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41110B" w14:textId="77777777" w:rsidR="00625EC4" w:rsidRDefault="00625EC4" w:rsidP="00625EC4">
      <w:pPr>
        <w:pStyle w:val="BodyText"/>
        <w:spacing w:line="360" w:lineRule="auto"/>
        <w:rPr>
          <w:b/>
          <w:bCs/>
          <w:szCs w:val="22"/>
          <w:highlight w:val="cyan"/>
        </w:rPr>
      </w:pPr>
    </w:p>
    <w:p w14:paraId="33A7F6A3" w14:textId="77777777" w:rsidR="0072258F" w:rsidRDefault="0072258F" w:rsidP="00CE4BA3">
      <w:pPr>
        <w:pStyle w:val="BodyText"/>
        <w:spacing w:line="360" w:lineRule="auto"/>
        <w:jc w:val="center"/>
        <w:rPr>
          <w:b/>
          <w:bCs/>
          <w:color w:val="FF0000"/>
          <w:sz w:val="24"/>
        </w:rPr>
      </w:pPr>
    </w:p>
    <w:p w14:paraId="2A7C109E" w14:textId="5E4AA897" w:rsidR="00B00D01" w:rsidRPr="00FF4C85" w:rsidRDefault="00030D64" w:rsidP="00CE4BA3">
      <w:pPr>
        <w:pStyle w:val="BodyText"/>
        <w:spacing w:line="360" w:lineRule="auto"/>
        <w:jc w:val="center"/>
        <w:rPr>
          <w:b/>
          <w:bCs/>
          <w:sz w:val="24"/>
        </w:rPr>
      </w:pPr>
      <w:r w:rsidRPr="00FF4C85">
        <w:rPr>
          <w:b/>
          <w:bCs/>
          <w:color w:val="FF0000"/>
          <w:sz w:val="24"/>
        </w:rPr>
        <w:t>[Insert name of company]</w:t>
      </w:r>
      <w:r w:rsidRPr="00FF4C85">
        <w:rPr>
          <w:b/>
          <w:bCs/>
          <w:sz w:val="24"/>
        </w:rPr>
        <w:t xml:space="preserve"> </w:t>
      </w:r>
      <w:r w:rsidR="003C799F" w:rsidRPr="00FF4C85">
        <w:rPr>
          <w:b/>
          <w:bCs/>
          <w:sz w:val="24"/>
        </w:rPr>
        <w:t>is</w:t>
      </w:r>
      <w:r w:rsidRPr="00FF4C85">
        <w:rPr>
          <w:b/>
          <w:bCs/>
          <w:sz w:val="24"/>
        </w:rPr>
        <w:t xml:space="preserve"> support</w:t>
      </w:r>
      <w:r w:rsidR="003C799F" w:rsidRPr="00FF4C85">
        <w:rPr>
          <w:b/>
          <w:bCs/>
          <w:sz w:val="24"/>
        </w:rPr>
        <w:t>ing</w:t>
      </w:r>
      <w:r w:rsidRPr="00FF4C85">
        <w:rPr>
          <w:b/>
          <w:bCs/>
          <w:sz w:val="24"/>
        </w:rPr>
        <w:t xml:space="preserve"> Gas Safety Week</w:t>
      </w:r>
      <w:r w:rsidR="00122540" w:rsidRPr="00FF4C85">
        <w:rPr>
          <w:b/>
          <w:bCs/>
          <w:sz w:val="24"/>
        </w:rPr>
        <w:t xml:space="preserve"> 20</w:t>
      </w:r>
      <w:r w:rsidR="006579B6">
        <w:rPr>
          <w:b/>
          <w:bCs/>
          <w:sz w:val="24"/>
        </w:rPr>
        <w:t>2</w:t>
      </w:r>
      <w:r w:rsidR="00691ACF">
        <w:rPr>
          <w:b/>
          <w:bCs/>
          <w:sz w:val="24"/>
        </w:rPr>
        <w:t>1</w:t>
      </w:r>
    </w:p>
    <w:p w14:paraId="74965450" w14:textId="77777777" w:rsidR="00030D64" w:rsidRPr="00A91E4F" w:rsidRDefault="00030D64" w:rsidP="00030D64">
      <w:pPr>
        <w:pStyle w:val="BodyText"/>
        <w:spacing w:line="360" w:lineRule="auto"/>
        <w:rPr>
          <w:b/>
          <w:bCs/>
          <w:szCs w:val="22"/>
        </w:rPr>
      </w:pPr>
    </w:p>
    <w:p w14:paraId="462D75E0" w14:textId="1CAC5E6C" w:rsidR="00030D64" w:rsidRDefault="00030D64" w:rsidP="00030D64">
      <w:pPr>
        <w:pStyle w:val="BodyText"/>
        <w:spacing w:line="360" w:lineRule="auto"/>
        <w:rPr>
          <w:szCs w:val="22"/>
        </w:rPr>
      </w:pPr>
      <w:r w:rsidRPr="00A91E4F">
        <w:rPr>
          <w:color w:val="FF0000"/>
          <w:szCs w:val="22"/>
        </w:rPr>
        <w:t>[</w:t>
      </w:r>
      <w:r w:rsidR="006422BD" w:rsidRPr="00A91E4F">
        <w:rPr>
          <w:color w:val="FF0000"/>
          <w:szCs w:val="22"/>
        </w:rPr>
        <w:t>I</w:t>
      </w:r>
      <w:r w:rsidRPr="00A91E4F">
        <w:rPr>
          <w:color w:val="FF0000"/>
          <w:szCs w:val="22"/>
        </w:rPr>
        <w:t xml:space="preserve">nsert name of company] </w:t>
      </w:r>
      <w:r w:rsidRPr="00A91E4F">
        <w:rPr>
          <w:szCs w:val="22"/>
        </w:rPr>
        <w:t>has pledged its support for Gas Safety Week (</w:t>
      </w:r>
      <w:r w:rsidR="002D2FC0" w:rsidRPr="00A91E4F">
        <w:rPr>
          <w:szCs w:val="22"/>
        </w:rPr>
        <w:t>1</w:t>
      </w:r>
      <w:r w:rsidR="00691ACF">
        <w:rPr>
          <w:szCs w:val="22"/>
        </w:rPr>
        <w:t>3</w:t>
      </w:r>
      <w:r w:rsidR="006579B6">
        <w:rPr>
          <w:szCs w:val="22"/>
        </w:rPr>
        <w:t xml:space="preserve"> – </w:t>
      </w:r>
      <w:r w:rsidR="00691ACF">
        <w:rPr>
          <w:szCs w:val="22"/>
        </w:rPr>
        <w:t>19</w:t>
      </w:r>
      <w:r w:rsidR="00B102B2">
        <w:rPr>
          <w:szCs w:val="22"/>
        </w:rPr>
        <w:t xml:space="preserve"> September</w:t>
      </w:r>
      <w:r w:rsidR="00E010C6" w:rsidRPr="00A91E4F">
        <w:rPr>
          <w:szCs w:val="22"/>
        </w:rPr>
        <w:t xml:space="preserve"> </w:t>
      </w:r>
      <w:r w:rsidR="00691ACF">
        <w:rPr>
          <w:szCs w:val="22"/>
        </w:rPr>
        <w:t>20</w:t>
      </w:r>
      <w:r w:rsidR="00E010C6" w:rsidRPr="00A91E4F">
        <w:rPr>
          <w:szCs w:val="22"/>
        </w:rPr>
        <w:t>2</w:t>
      </w:r>
      <w:r w:rsidR="00691ACF">
        <w:rPr>
          <w:szCs w:val="22"/>
        </w:rPr>
        <w:t>1</w:t>
      </w:r>
      <w:r w:rsidRPr="00A91E4F">
        <w:rPr>
          <w:szCs w:val="22"/>
        </w:rPr>
        <w:t>)</w:t>
      </w:r>
      <w:r w:rsidR="0056230F" w:rsidRPr="00A91E4F">
        <w:rPr>
          <w:szCs w:val="22"/>
        </w:rPr>
        <w:t xml:space="preserve"> </w:t>
      </w:r>
      <w:r w:rsidRPr="00A91E4F">
        <w:rPr>
          <w:szCs w:val="22"/>
        </w:rPr>
        <w:t xml:space="preserve">and will be </w:t>
      </w:r>
      <w:r w:rsidRPr="00A91E4F">
        <w:rPr>
          <w:color w:val="FF0000"/>
          <w:szCs w:val="22"/>
        </w:rPr>
        <w:t>[insert activities/events]</w:t>
      </w:r>
      <w:r w:rsidRPr="00A91E4F">
        <w:rPr>
          <w:szCs w:val="22"/>
        </w:rPr>
        <w:t xml:space="preserve"> </w:t>
      </w:r>
      <w:r w:rsidR="007E23A0" w:rsidRPr="00A91E4F">
        <w:rPr>
          <w:szCs w:val="22"/>
        </w:rPr>
        <w:t xml:space="preserve">to </w:t>
      </w:r>
      <w:r w:rsidR="00C33C84" w:rsidRPr="00A91E4F">
        <w:rPr>
          <w:szCs w:val="22"/>
        </w:rPr>
        <w:t xml:space="preserve">raise awareness </w:t>
      </w:r>
      <w:r w:rsidR="0029074E">
        <w:rPr>
          <w:szCs w:val="22"/>
        </w:rPr>
        <w:t>about</w:t>
      </w:r>
      <w:r w:rsidR="00C33C84" w:rsidRPr="00A91E4F">
        <w:rPr>
          <w:szCs w:val="22"/>
        </w:rPr>
        <w:t xml:space="preserve"> </w:t>
      </w:r>
      <w:r w:rsidR="00DA55B2">
        <w:rPr>
          <w:szCs w:val="22"/>
        </w:rPr>
        <w:t xml:space="preserve">the importance of </w:t>
      </w:r>
      <w:r w:rsidR="00C33C84" w:rsidRPr="00A91E4F">
        <w:rPr>
          <w:szCs w:val="22"/>
        </w:rPr>
        <w:t>gas safety</w:t>
      </w:r>
      <w:r w:rsidR="003C799F" w:rsidRPr="00A91E4F">
        <w:rPr>
          <w:szCs w:val="22"/>
        </w:rPr>
        <w:t>.</w:t>
      </w:r>
    </w:p>
    <w:p w14:paraId="590FF31B" w14:textId="77777777" w:rsidR="009B1001" w:rsidRDefault="009B1001" w:rsidP="009B1001">
      <w:pPr>
        <w:rPr>
          <w:rFonts w:ascii="Arial" w:hAnsi="Arial" w:cs="Arial"/>
          <w:sz w:val="22"/>
          <w:szCs w:val="22"/>
          <w:lang w:eastAsia="en-GB"/>
        </w:rPr>
      </w:pPr>
    </w:p>
    <w:p w14:paraId="53EE3FC1" w14:textId="0C8BFA85" w:rsidR="009B1001" w:rsidRPr="009B1001" w:rsidRDefault="006579B6" w:rsidP="00CE4BA3">
      <w:pPr>
        <w:spacing w:line="360" w:lineRule="auto"/>
        <w:rPr>
          <w:szCs w:val="22"/>
        </w:rPr>
      </w:pPr>
      <w:r>
        <w:rPr>
          <w:rFonts w:ascii="Arial" w:hAnsi="Arial" w:cs="Arial"/>
          <w:sz w:val="22"/>
          <w:szCs w:val="22"/>
          <w:lang w:eastAsia="en-GB"/>
        </w:rPr>
        <w:t xml:space="preserve">As we celebrate the </w:t>
      </w:r>
      <w:r w:rsidR="000D5A4B">
        <w:rPr>
          <w:rFonts w:ascii="Arial" w:hAnsi="Arial" w:cs="Arial"/>
          <w:sz w:val="22"/>
          <w:szCs w:val="22"/>
          <w:lang w:eastAsia="en-GB"/>
        </w:rPr>
        <w:t xml:space="preserve">11th </w:t>
      </w:r>
      <w:r>
        <w:rPr>
          <w:rFonts w:ascii="Arial" w:hAnsi="Arial" w:cs="Arial"/>
          <w:sz w:val="22"/>
          <w:szCs w:val="22"/>
          <w:lang w:eastAsia="en-GB"/>
        </w:rPr>
        <w:t>year of Gas Safety Week,</w:t>
      </w:r>
      <w:r w:rsidR="009B1001" w:rsidRPr="00CE4BA3">
        <w:rPr>
          <w:rFonts w:ascii="Arial" w:hAnsi="Arial" w:cs="Arial"/>
          <w:sz w:val="22"/>
          <w:szCs w:val="22"/>
          <w:lang w:eastAsia="en-GB"/>
        </w:rPr>
        <w:t xml:space="preserve"> organisations from across the UK </w:t>
      </w:r>
      <w:r>
        <w:rPr>
          <w:rFonts w:ascii="Arial" w:hAnsi="Arial" w:cs="Arial"/>
          <w:sz w:val="22"/>
          <w:szCs w:val="22"/>
          <w:lang w:eastAsia="en-GB"/>
        </w:rPr>
        <w:t xml:space="preserve">are </w:t>
      </w:r>
      <w:r w:rsidR="009B1001" w:rsidRPr="00CE4BA3">
        <w:rPr>
          <w:rFonts w:ascii="Arial" w:hAnsi="Arial" w:cs="Arial"/>
          <w:sz w:val="22"/>
          <w:szCs w:val="22"/>
          <w:lang w:eastAsia="en-GB"/>
        </w:rPr>
        <w:t>working together to raise awareness of the dangers of poorly maintained gas appliances, which can cause gas leaks, fires, explosions and carbon monoxide (CO) poisoning.</w:t>
      </w:r>
    </w:p>
    <w:p w14:paraId="7610ACFF" w14:textId="77777777" w:rsidR="009B1001" w:rsidRPr="00A91E4F" w:rsidRDefault="009B1001" w:rsidP="00030D64">
      <w:pPr>
        <w:pStyle w:val="BodyText"/>
        <w:spacing w:line="360" w:lineRule="auto"/>
        <w:rPr>
          <w:szCs w:val="22"/>
        </w:rPr>
      </w:pPr>
    </w:p>
    <w:p w14:paraId="78C9A353" w14:textId="199EE71A" w:rsidR="00030D64" w:rsidRDefault="009B1001" w:rsidP="00030D64">
      <w:pPr>
        <w:pStyle w:val="BodyText"/>
        <w:spacing w:line="360" w:lineRule="auto"/>
      </w:pPr>
      <w:r>
        <w:t>This year, Gas Safety Week is addressing a whole range of gas safety matters</w:t>
      </w:r>
      <w:r w:rsidR="00DA55B2">
        <w:t xml:space="preserve"> </w:t>
      </w:r>
      <w:r w:rsidR="00395DF8">
        <w:t>for gas users across the country</w:t>
      </w:r>
      <w:r w:rsidR="006579B6">
        <w:t xml:space="preserve"> </w:t>
      </w:r>
      <w:r w:rsidR="009D7567">
        <w:t>-</w:t>
      </w:r>
      <w:r>
        <w:t xml:space="preserve"> from </w:t>
      </w:r>
      <w:r w:rsidR="009D7567">
        <w:t>advice about how to</w:t>
      </w:r>
      <w:r w:rsidR="006579B6">
        <w:t xml:space="preserve"> stay </w:t>
      </w:r>
      <w:r w:rsidR="009D7567">
        <w:t xml:space="preserve">gas safe, to raising awareness of using a registered engineer who is legally qualified, to </w:t>
      </w:r>
      <w:r w:rsidR="0093460B">
        <w:t>ensure</w:t>
      </w:r>
      <w:r w:rsidR="009D7567">
        <w:t xml:space="preserve"> consumers don’t</w:t>
      </w:r>
      <w:r w:rsidR="006579B6">
        <w:t xml:space="preserve"> suffer from the effects of </w:t>
      </w:r>
      <w:r>
        <w:t>illegal gas work</w:t>
      </w:r>
      <w:r w:rsidR="009D7567">
        <w:t xml:space="preserve"> th</w:t>
      </w:r>
      <w:r w:rsidR="005F4290">
        <w:t>r</w:t>
      </w:r>
      <w:r w:rsidR="009D7567">
        <w:t xml:space="preserve">ough lack of awareness. </w:t>
      </w:r>
    </w:p>
    <w:p w14:paraId="6A8BAE8C" w14:textId="77777777" w:rsidR="00DA55B2" w:rsidRDefault="00DA55B2" w:rsidP="00030D64">
      <w:pPr>
        <w:pStyle w:val="BodyText"/>
        <w:spacing w:line="360" w:lineRule="auto"/>
        <w:rPr>
          <w:szCs w:val="22"/>
        </w:rPr>
      </w:pPr>
    </w:p>
    <w:p w14:paraId="0BB41365" w14:textId="77777777" w:rsidR="00030D64" w:rsidRPr="00A91E4F" w:rsidRDefault="00283109" w:rsidP="00030D64">
      <w:pPr>
        <w:pStyle w:val="BodyText"/>
        <w:spacing w:line="360" w:lineRule="auto"/>
        <w:rPr>
          <w:szCs w:val="22"/>
          <w:lang w:eastAsia="en-US"/>
        </w:rPr>
      </w:pPr>
      <w:r w:rsidRPr="00A91E4F">
        <w:rPr>
          <w:color w:val="FF0000"/>
          <w:szCs w:val="22"/>
          <w:lang w:eastAsia="en-US"/>
        </w:rPr>
        <w:t>&lt;I</w:t>
      </w:r>
      <w:r w:rsidR="00030D64" w:rsidRPr="00A91E4F">
        <w:rPr>
          <w:color w:val="FF0000"/>
          <w:szCs w:val="22"/>
          <w:lang w:eastAsia="en-US"/>
        </w:rPr>
        <w:t xml:space="preserve">nsert name&gt;, &lt;insert job title&gt; at &lt;insert company name&gt; </w:t>
      </w:r>
      <w:r w:rsidR="00030D64" w:rsidRPr="00A91E4F">
        <w:rPr>
          <w:szCs w:val="22"/>
          <w:lang w:eastAsia="en-US"/>
        </w:rPr>
        <w:t xml:space="preserve">said: </w:t>
      </w:r>
      <w:r w:rsidR="00030D64" w:rsidRPr="00A91E4F">
        <w:rPr>
          <w:color w:val="FF0000"/>
          <w:szCs w:val="22"/>
          <w:lang w:eastAsia="en-US"/>
        </w:rPr>
        <w:t>“insert your own quote</w:t>
      </w:r>
      <w:r w:rsidRPr="00A91E4F">
        <w:rPr>
          <w:color w:val="FF0000"/>
          <w:szCs w:val="22"/>
          <w:lang w:eastAsia="en-US"/>
        </w:rPr>
        <w:t>.</w:t>
      </w:r>
      <w:r w:rsidR="00030D64" w:rsidRPr="00A91E4F">
        <w:rPr>
          <w:color w:val="FF0000"/>
          <w:szCs w:val="22"/>
        </w:rPr>
        <w:t>”</w:t>
      </w:r>
    </w:p>
    <w:p w14:paraId="1658B7B3" w14:textId="77777777" w:rsidR="00030D64" w:rsidRPr="00A91E4F" w:rsidRDefault="00030D64" w:rsidP="00030D64">
      <w:pPr>
        <w:pStyle w:val="BodyText"/>
        <w:spacing w:line="360" w:lineRule="auto"/>
        <w:rPr>
          <w:szCs w:val="22"/>
        </w:rPr>
      </w:pPr>
    </w:p>
    <w:p w14:paraId="648C15BB" w14:textId="301E06D0" w:rsidR="00A91E4F" w:rsidRPr="00A91E4F" w:rsidRDefault="00165876" w:rsidP="00165876">
      <w:pPr>
        <w:spacing w:line="360" w:lineRule="auto"/>
        <w:rPr>
          <w:rFonts w:ascii="Arial" w:hAnsi="Arial" w:cs="Arial"/>
          <w:sz w:val="22"/>
          <w:szCs w:val="22"/>
        </w:rPr>
      </w:pPr>
      <w:r w:rsidRPr="7ECA70E0">
        <w:rPr>
          <w:rFonts w:ascii="Arial" w:hAnsi="Arial" w:cs="Arial"/>
          <w:b/>
          <w:bCs/>
          <w:sz w:val="22"/>
          <w:szCs w:val="22"/>
        </w:rPr>
        <w:t xml:space="preserve">Jonathan Samuel, </w:t>
      </w:r>
      <w:r w:rsidR="008024DC" w:rsidRPr="7ECA70E0">
        <w:rPr>
          <w:rFonts w:ascii="Arial" w:hAnsi="Arial" w:cs="Arial"/>
          <w:b/>
          <w:bCs/>
          <w:sz w:val="22"/>
          <w:szCs w:val="22"/>
        </w:rPr>
        <w:t>chief executive</w:t>
      </w:r>
      <w:r w:rsidRPr="7ECA70E0">
        <w:rPr>
          <w:rFonts w:ascii="Arial" w:hAnsi="Arial" w:cs="Arial"/>
          <w:b/>
          <w:bCs/>
          <w:sz w:val="22"/>
          <w:szCs w:val="22"/>
        </w:rPr>
        <w:t xml:space="preserve"> for Gas Safe Register, said: “</w:t>
      </w:r>
      <w:r w:rsidR="00DA55B2" w:rsidRPr="7ECA70E0">
        <w:rPr>
          <w:rFonts w:ascii="Arial" w:hAnsi="Arial" w:cs="Arial"/>
          <w:sz w:val="22"/>
          <w:szCs w:val="22"/>
        </w:rPr>
        <w:t>It’s great to see so many people supporting</w:t>
      </w:r>
      <w:r w:rsidRPr="7ECA70E0">
        <w:rPr>
          <w:rFonts w:ascii="Arial" w:hAnsi="Arial" w:cs="Arial"/>
          <w:sz w:val="22"/>
          <w:szCs w:val="22"/>
        </w:rPr>
        <w:t xml:space="preserve"> Gas Safety Week</w:t>
      </w:r>
      <w:r w:rsidR="00DA55B2" w:rsidRPr="7ECA70E0">
        <w:rPr>
          <w:rFonts w:ascii="Arial" w:hAnsi="Arial" w:cs="Arial"/>
          <w:sz w:val="22"/>
          <w:szCs w:val="22"/>
        </w:rPr>
        <w:t xml:space="preserve"> this year to help s</w:t>
      </w:r>
      <w:r w:rsidR="002D21AD" w:rsidRPr="7ECA70E0">
        <w:rPr>
          <w:rFonts w:ascii="Arial" w:hAnsi="Arial" w:cs="Arial"/>
          <w:sz w:val="22"/>
          <w:szCs w:val="22"/>
        </w:rPr>
        <w:t>hare</w:t>
      </w:r>
      <w:r w:rsidR="00DA55B2" w:rsidRPr="7ECA70E0">
        <w:rPr>
          <w:rFonts w:ascii="Arial" w:hAnsi="Arial" w:cs="Arial"/>
          <w:sz w:val="22"/>
          <w:szCs w:val="22"/>
        </w:rPr>
        <w:t xml:space="preserve"> important and, in some cases, lifesaving advice about gas safety. </w:t>
      </w:r>
      <w:r w:rsidR="00A257EA" w:rsidRPr="7ECA70E0">
        <w:rPr>
          <w:rFonts w:ascii="Arial" w:hAnsi="Arial" w:cs="Arial"/>
          <w:sz w:val="22"/>
          <w:szCs w:val="22"/>
        </w:rPr>
        <w:t>The last year or so has taught us the vital importance of helping and supporting those in our communities</w:t>
      </w:r>
      <w:r w:rsidR="005F4290" w:rsidRPr="7ECA70E0">
        <w:rPr>
          <w:rFonts w:ascii="Arial" w:hAnsi="Arial" w:cs="Arial"/>
          <w:sz w:val="22"/>
          <w:szCs w:val="22"/>
        </w:rPr>
        <w:t>.</w:t>
      </w:r>
      <w:r w:rsidR="00DA55B2" w:rsidRPr="7ECA70E0">
        <w:rPr>
          <w:rFonts w:ascii="Arial" w:hAnsi="Arial" w:cs="Arial"/>
          <w:sz w:val="22"/>
          <w:szCs w:val="22"/>
        </w:rPr>
        <w:t xml:space="preserve"> </w:t>
      </w:r>
      <w:r w:rsidR="005F4290" w:rsidRPr="7ECA70E0">
        <w:rPr>
          <w:rFonts w:ascii="Arial" w:hAnsi="Arial" w:cs="Arial"/>
          <w:sz w:val="22"/>
          <w:szCs w:val="22"/>
        </w:rPr>
        <w:t>E</w:t>
      </w:r>
      <w:r w:rsidR="002D21AD" w:rsidRPr="7ECA70E0">
        <w:rPr>
          <w:rFonts w:ascii="Arial" w:hAnsi="Arial" w:cs="Arial"/>
          <w:sz w:val="22"/>
          <w:szCs w:val="22"/>
        </w:rPr>
        <w:t>n</w:t>
      </w:r>
      <w:r w:rsidR="0023320A" w:rsidRPr="7ECA70E0">
        <w:rPr>
          <w:rFonts w:ascii="Arial" w:hAnsi="Arial" w:cs="Arial"/>
          <w:sz w:val="22"/>
          <w:szCs w:val="22"/>
        </w:rPr>
        <w:t>sur</w:t>
      </w:r>
      <w:r w:rsidR="00A257EA" w:rsidRPr="7ECA70E0">
        <w:rPr>
          <w:rFonts w:ascii="Arial" w:hAnsi="Arial" w:cs="Arial"/>
          <w:sz w:val="22"/>
          <w:szCs w:val="22"/>
        </w:rPr>
        <w:t>ing</w:t>
      </w:r>
      <w:r w:rsidR="0023320A" w:rsidRPr="7ECA70E0">
        <w:rPr>
          <w:rFonts w:ascii="Arial" w:hAnsi="Arial" w:cs="Arial"/>
          <w:sz w:val="22"/>
          <w:szCs w:val="22"/>
        </w:rPr>
        <w:t xml:space="preserve"> people </w:t>
      </w:r>
      <w:r w:rsidR="002D21AD" w:rsidRPr="7ECA70E0">
        <w:rPr>
          <w:rFonts w:ascii="Arial" w:hAnsi="Arial" w:cs="Arial"/>
          <w:sz w:val="22"/>
          <w:szCs w:val="22"/>
        </w:rPr>
        <w:t xml:space="preserve">always use a </w:t>
      </w:r>
      <w:r w:rsidR="008C47E8" w:rsidRPr="7ECA70E0">
        <w:rPr>
          <w:rFonts w:ascii="Arial" w:hAnsi="Arial" w:cs="Arial"/>
          <w:sz w:val="22"/>
          <w:szCs w:val="22"/>
        </w:rPr>
        <w:t>suitably qualified</w:t>
      </w:r>
      <w:r w:rsidR="004825DE" w:rsidRPr="7ECA70E0">
        <w:rPr>
          <w:rFonts w:ascii="Arial" w:hAnsi="Arial" w:cs="Arial"/>
          <w:sz w:val="22"/>
          <w:szCs w:val="22"/>
        </w:rPr>
        <w:t xml:space="preserve"> Gas Safe</w:t>
      </w:r>
      <w:r w:rsidR="008C47E8" w:rsidRPr="7ECA70E0">
        <w:rPr>
          <w:rFonts w:ascii="Arial" w:hAnsi="Arial" w:cs="Arial"/>
          <w:sz w:val="22"/>
          <w:szCs w:val="22"/>
        </w:rPr>
        <w:t xml:space="preserve"> </w:t>
      </w:r>
      <w:r w:rsidR="00E562E2" w:rsidRPr="7ECA70E0">
        <w:rPr>
          <w:rFonts w:ascii="Arial" w:hAnsi="Arial" w:cs="Arial"/>
          <w:sz w:val="22"/>
          <w:szCs w:val="22"/>
        </w:rPr>
        <w:t xml:space="preserve">registered </w:t>
      </w:r>
      <w:r w:rsidR="00DA55B2" w:rsidRPr="7ECA70E0">
        <w:rPr>
          <w:rFonts w:ascii="Arial" w:hAnsi="Arial" w:cs="Arial"/>
          <w:sz w:val="22"/>
          <w:szCs w:val="22"/>
        </w:rPr>
        <w:t xml:space="preserve">engineer </w:t>
      </w:r>
      <w:r w:rsidR="009E309A" w:rsidRPr="7ECA70E0">
        <w:rPr>
          <w:rFonts w:ascii="Arial" w:hAnsi="Arial" w:cs="Arial"/>
          <w:sz w:val="22"/>
          <w:szCs w:val="22"/>
        </w:rPr>
        <w:t xml:space="preserve">to work on gas appliances </w:t>
      </w:r>
      <w:r w:rsidR="005F4290" w:rsidRPr="7ECA70E0">
        <w:rPr>
          <w:rFonts w:ascii="Arial" w:hAnsi="Arial" w:cs="Arial"/>
          <w:sz w:val="22"/>
          <w:szCs w:val="22"/>
        </w:rPr>
        <w:t>in</w:t>
      </w:r>
      <w:r w:rsidR="009E309A" w:rsidRPr="7ECA70E0">
        <w:rPr>
          <w:rFonts w:ascii="Arial" w:hAnsi="Arial" w:cs="Arial"/>
          <w:sz w:val="22"/>
          <w:szCs w:val="22"/>
        </w:rPr>
        <w:t xml:space="preserve"> their home</w:t>
      </w:r>
      <w:r w:rsidR="3751D15A" w:rsidRPr="7ECA70E0">
        <w:rPr>
          <w:rFonts w:ascii="Arial" w:hAnsi="Arial" w:cs="Arial"/>
          <w:sz w:val="22"/>
          <w:szCs w:val="22"/>
        </w:rPr>
        <w:t>s</w:t>
      </w:r>
      <w:r w:rsidR="00A257EA" w:rsidRPr="7ECA70E0">
        <w:rPr>
          <w:rFonts w:ascii="Arial" w:hAnsi="Arial" w:cs="Arial"/>
          <w:sz w:val="22"/>
          <w:szCs w:val="22"/>
        </w:rPr>
        <w:t xml:space="preserve"> is a great way to show how we can work together to stay gas safe.</w:t>
      </w:r>
      <w:r w:rsidR="00E97DDB" w:rsidRPr="7ECA70E0">
        <w:rPr>
          <w:rFonts w:ascii="Arial" w:hAnsi="Arial" w:cs="Arial"/>
          <w:sz w:val="22"/>
          <w:szCs w:val="22"/>
        </w:rPr>
        <w:t>’’</w:t>
      </w:r>
    </w:p>
    <w:p w14:paraId="6D2AA09D" w14:textId="77777777" w:rsidR="00466924" w:rsidRPr="00A91E4F" w:rsidRDefault="00466924" w:rsidP="00165876">
      <w:pPr>
        <w:spacing w:line="360" w:lineRule="auto"/>
        <w:rPr>
          <w:rFonts w:ascii="Arial" w:hAnsi="Arial" w:cs="Arial"/>
          <w:sz w:val="22"/>
          <w:szCs w:val="22"/>
        </w:rPr>
      </w:pPr>
    </w:p>
    <w:p w14:paraId="1760A6A4" w14:textId="42CD0791" w:rsidR="00466924" w:rsidRPr="00A91E4F" w:rsidRDefault="009E309A" w:rsidP="00165876">
      <w:pPr>
        <w:spacing w:line="360" w:lineRule="auto"/>
        <w:rPr>
          <w:rFonts w:ascii="Arial" w:hAnsi="Arial" w:cs="Arial"/>
          <w:sz w:val="22"/>
          <w:szCs w:val="22"/>
        </w:rPr>
      </w:pPr>
      <w:r>
        <w:rPr>
          <w:rFonts w:ascii="Arial" w:hAnsi="Arial" w:cs="Arial"/>
          <w:sz w:val="22"/>
          <w:szCs w:val="22"/>
        </w:rPr>
        <w:t>Keep</w:t>
      </w:r>
      <w:r w:rsidR="00466924" w:rsidRPr="00A91E4F">
        <w:rPr>
          <w:rFonts w:ascii="Arial" w:hAnsi="Arial" w:cs="Arial"/>
          <w:sz w:val="22"/>
          <w:szCs w:val="22"/>
        </w:rPr>
        <w:t xml:space="preserve"> </w:t>
      </w:r>
      <w:r w:rsidR="00691ACF" w:rsidRPr="00A91E4F">
        <w:rPr>
          <w:rFonts w:ascii="Arial" w:hAnsi="Arial" w:cs="Arial"/>
          <w:sz w:val="22"/>
          <w:szCs w:val="22"/>
        </w:rPr>
        <w:t>up to date</w:t>
      </w:r>
      <w:r w:rsidRPr="00A91E4F">
        <w:rPr>
          <w:rFonts w:ascii="Arial" w:hAnsi="Arial" w:cs="Arial"/>
          <w:sz w:val="22"/>
          <w:szCs w:val="22"/>
        </w:rPr>
        <w:t xml:space="preserve"> with </w:t>
      </w:r>
      <w:r>
        <w:rPr>
          <w:rFonts w:ascii="Arial" w:hAnsi="Arial" w:cs="Arial"/>
          <w:sz w:val="22"/>
          <w:szCs w:val="22"/>
        </w:rPr>
        <w:t xml:space="preserve">Gas Safe Register’s </w:t>
      </w:r>
      <w:r w:rsidR="00B52FFE">
        <w:rPr>
          <w:rFonts w:ascii="Arial" w:hAnsi="Arial" w:cs="Arial"/>
          <w:sz w:val="22"/>
          <w:szCs w:val="22"/>
        </w:rPr>
        <w:t>updates</w:t>
      </w:r>
      <w:r w:rsidRPr="00A91E4F">
        <w:rPr>
          <w:rFonts w:ascii="Arial" w:hAnsi="Arial" w:cs="Arial"/>
          <w:sz w:val="22"/>
          <w:szCs w:val="22"/>
        </w:rPr>
        <w:t xml:space="preserve"> and advice throughout Gas Safety Week </w:t>
      </w:r>
      <w:r>
        <w:rPr>
          <w:rFonts w:ascii="Arial" w:hAnsi="Arial" w:cs="Arial"/>
          <w:sz w:val="22"/>
          <w:szCs w:val="22"/>
        </w:rPr>
        <w:t xml:space="preserve">by following </w:t>
      </w:r>
      <w:r w:rsidR="00EC6B2B" w:rsidRPr="00A91E4F">
        <w:rPr>
          <w:rFonts w:ascii="Arial" w:hAnsi="Arial" w:cs="Arial"/>
          <w:sz w:val="22"/>
          <w:szCs w:val="22"/>
        </w:rPr>
        <w:t>@</w:t>
      </w:r>
      <w:r w:rsidR="00EC6B2B">
        <w:rPr>
          <w:rFonts w:ascii="Arial" w:hAnsi="Arial" w:cs="Arial"/>
          <w:sz w:val="22"/>
          <w:szCs w:val="22"/>
        </w:rPr>
        <w:t>G</w:t>
      </w:r>
      <w:r w:rsidR="00EC6B2B" w:rsidRPr="00A91E4F">
        <w:rPr>
          <w:rFonts w:ascii="Arial" w:hAnsi="Arial" w:cs="Arial"/>
          <w:sz w:val="22"/>
          <w:szCs w:val="22"/>
        </w:rPr>
        <w:t>as</w:t>
      </w:r>
      <w:r w:rsidR="00EC6B2B">
        <w:rPr>
          <w:rFonts w:ascii="Arial" w:hAnsi="Arial" w:cs="Arial"/>
          <w:sz w:val="22"/>
          <w:szCs w:val="22"/>
        </w:rPr>
        <w:t>S</w:t>
      </w:r>
      <w:r w:rsidR="00EC6B2B" w:rsidRPr="00A91E4F">
        <w:rPr>
          <w:rFonts w:ascii="Arial" w:hAnsi="Arial" w:cs="Arial"/>
          <w:sz w:val="22"/>
          <w:szCs w:val="22"/>
        </w:rPr>
        <w:t>afe</w:t>
      </w:r>
      <w:r w:rsidR="00EC6B2B">
        <w:rPr>
          <w:rFonts w:ascii="Arial" w:hAnsi="Arial" w:cs="Arial"/>
          <w:sz w:val="22"/>
          <w:szCs w:val="22"/>
        </w:rPr>
        <w:t>R</w:t>
      </w:r>
      <w:r w:rsidR="00EC6B2B" w:rsidRPr="00A91E4F">
        <w:rPr>
          <w:rFonts w:ascii="Arial" w:hAnsi="Arial" w:cs="Arial"/>
          <w:sz w:val="22"/>
          <w:szCs w:val="22"/>
        </w:rPr>
        <w:t>egister</w:t>
      </w:r>
      <w:r w:rsidR="00EC6B2B">
        <w:rPr>
          <w:rFonts w:ascii="Arial" w:hAnsi="Arial" w:cs="Arial"/>
          <w:sz w:val="22"/>
          <w:szCs w:val="22"/>
        </w:rPr>
        <w:t xml:space="preserve"> </w:t>
      </w:r>
      <w:r>
        <w:rPr>
          <w:rFonts w:ascii="Arial" w:hAnsi="Arial" w:cs="Arial"/>
          <w:sz w:val="22"/>
          <w:szCs w:val="22"/>
        </w:rPr>
        <w:t>on Facebook, Twitter</w:t>
      </w:r>
      <w:r w:rsidR="00466924" w:rsidRPr="00A91E4F">
        <w:rPr>
          <w:rFonts w:ascii="Arial" w:hAnsi="Arial" w:cs="Arial"/>
          <w:sz w:val="22"/>
          <w:szCs w:val="22"/>
        </w:rPr>
        <w:t xml:space="preserve"> </w:t>
      </w:r>
      <w:r>
        <w:rPr>
          <w:rFonts w:ascii="Arial" w:hAnsi="Arial" w:cs="Arial"/>
          <w:sz w:val="22"/>
          <w:szCs w:val="22"/>
        </w:rPr>
        <w:t>and Instagram</w:t>
      </w:r>
      <w:r w:rsidR="00466924" w:rsidRPr="00A91E4F">
        <w:rPr>
          <w:rFonts w:ascii="Arial" w:hAnsi="Arial" w:cs="Arial"/>
          <w:sz w:val="22"/>
          <w:szCs w:val="22"/>
        </w:rPr>
        <w:t xml:space="preserve"> and search #GSW</w:t>
      </w:r>
      <w:r w:rsidR="006579B6">
        <w:rPr>
          <w:rFonts w:ascii="Arial" w:hAnsi="Arial" w:cs="Arial"/>
          <w:sz w:val="22"/>
          <w:szCs w:val="22"/>
        </w:rPr>
        <w:t>2</w:t>
      </w:r>
      <w:r w:rsidR="00691ACF">
        <w:rPr>
          <w:rFonts w:ascii="Arial" w:hAnsi="Arial" w:cs="Arial"/>
          <w:sz w:val="22"/>
          <w:szCs w:val="22"/>
        </w:rPr>
        <w:t>1</w:t>
      </w:r>
      <w:r w:rsidR="00B102B2">
        <w:rPr>
          <w:rFonts w:ascii="Arial" w:hAnsi="Arial" w:cs="Arial"/>
          <w:sz w:val="22"/>
          <w:szCs w:val="22"/>
        </w:rPr>
        <w:t xml:space="preserve"> and #GasSafetyWeek</w:t>
      </w:r>
      <w:r>
        <w:rPr>
          <w:rFonts w:ascii="Arial" w:hAnsi="Arial" w:cs="Arial"/>
          <w:sz w:val="22"/>
          <w:szCs w:val="22"/>
        </w:rPr>
        <w:t>.</w:t>
      </w:r>
      <w:r w:rsidR="00466924" w:rsidRPr="00A91E4F">
        <w:rPr>
          <w:rFonts w:ascii="Arial" w:hAnsi="Arial" w:cs="Arial"/>
          <w:sz w:val="22"/>
          <w:szCs w:val="22"/>
        </w:rPr>
        <w:t xml:space="preserve">  </w:t>
      </w:r>
    </w:p>
    <w:p w14:paraId="71E5A1F0" w14:textId="77777777" w:rsidR="00466924" w:rsidRPr="00A91E4F" w:rsidRDefault="00466924" w:rsidP="00466924">
      <w:pPr>
        <w:spacing w:line="276" w:lineRule="auto"/>
        <w:rPr>
          <w:rFonts w:ascii="Arial" w:hAnsi="Arial" w:cs="Arial"/>
          <w:sz w:val="22"/>
          <w:szCs w:val="22"/>
        </w:rPr>
      </w:pPr>
    </w:p>
    <w:p w14:paraId="11827584" w14:textId="77777777" w:rsidR="00466924" w:rsidRPr="00A91E4F" w:rsidRDefault="00466924" w:rsidP="00466924">
      <w:pPr>
        <w:spacing w:line="276" w:lineRule="auto"/>
        <w:rPr>
          <w:rFonts w:ascii="Arial" w:hAnsi="Arial" w:cs="Arial"/>
          <w:b/>
          <w:sz w:val="22"/>
          <w:szCs w:val="22"/>
        </w:rPr>
      </w:pPr>
      <w:r w:rsidRPr="00A91E4F">
        <w:rPr>
          <w:rFonts w:ascii="Arial" w:hAnsi="Arial" w:cs="Arial"/>
          <w:b/>
          <w:sz w:val="22"/>
          <w:szCs w:val="22"/>
        </w:rPr>
        <w:t>To keep you and your family safe, follow Gas Safe Register’s top tips: </w:t>
      </w:r>
      <w:r w:rsidR="00896A2B" w:rsidRPr="00A91E4F">
        <w:rPr>
          <w:rFonts w:ascii="Arial" w:hAnsi="Arial" w:cs="Arial"/>
          <w:b/>
          <w:sz w:val="22"/>
          <w:szCs w:val="22"/>
        </w:rPr>
        <w:br/>
      </w:r>
    </w:p>
    <w:p w14:paraId="54E31035" w14:textId="77777777" w:rsidR="00466924" w:rsidRPr="00A91E4F" w:rsidRDefault="00466924" w:rsidP="0007776C">
      <w:pPr>
        <w:pStyle w:val="ListParagraph"/>
        <w:numPr>
          <w:ilvl w:val="0"/>
          <w:numId w:val="11"/>
        </w:numPr>
        <w:suppressAutoHyphens/>
        <w:autoSpaceDN w:val="0"/>
        <w:spacing w:after="0" w:line="360" w:lineRule="auto"/>
        <w:ind w:left="714" w:hanging="357"/>
        <w:contextualSpacing w:val="0"/>
        <w:rPr>
          <w:rFonts w:ascii="Arial" w:hAnsi="Arial" w:cs="Arial"/>
        </w:rPr>
      </w:pPr>
      <w:r w:rsidRPr="00A91E4F">
        <w:rPr>
          <w:rFonts w:ascii="Arial" w:hAnsi="Arial" w:cs="Arial"/>
        </w:rPr>
        <w:t xml:space="preserve">Know the symptoms of CO </w:t>
      </w:r>
      <w:proofErr w:type="gramStart"/>
      <w:r w:rsidRPr="00A91E4F">
        <w:rPr>
          <w:rFonts w:ascii="Arial" w:hAnsi="Arial" w:cs="Arial"/>
        </w:rPr>
        <w:t>poisoning;</w:t>
      </w:r>
      <w:proofErr w:type="gramEnd"/>
      <w:r w:rsidRPr="00A91E4F">
        <w:rPr>
          <w:rFonts w:ascii="Arial" w:hAnsi="Arial" w:cs="Arial"/>
        </w:rPr>
        <w:t xml:space="preserve"> headaches, nausea, breathlessness, collapse, dizziness and loss of consciousness.</w:t>
      </w:r>
    </w:p>
    <w:p w14:paraId="25F1B77E" w14:textId="77777777" w:rsidR="00466924" w:rsidRPr="00A91E4F" w:rsidRDefault="00466924" w:rsidP="0007776C">
      <w:pPr>
        <w:pStyle w:val="ListParagraph"/>
        <w:numPr>
          <w:ilvl w:val="0"/>
          <w:numId w:val="11"/>
        </w:numPr>
        <w:suppressAutoHyphens/>
        <w:autoSpaceDN w:val="0"/>
        <w:spacing w:after="0" w:line="360" w:lineRule="auto"/>
        <w:ind w:left="714" w:hanging="357"/>
        <w:contextualSpacing w:val="0"/>
        <w:rPr>
          <w:rFonts w:ascii="Arial" w:hAnsi="Arial" w:cs="Arial"/>
        </w:rPr>
      </w:pPr>
      <w:r w:rsidRPr="00A91E4F">
        <w:rPr>
          <w:rFonts w:ascii="Arial" w:hAnsi="Arial" w:cs="Arial"/>
        </w:rPr>
        <w:t xml:space="preserve">If you smell gas or think there might be a gas leak, call the free 24-hour national gas emergency number immediately on </w:t>
      </w:r>
      <w:r w:rsidRPr="00A91E4F">
        <w:rPr>
          <w:rFonts w:ascii="Arial" w:hAnsi="Arial" w:cs="Arial"/>
          <w:color w:val="000000"/>
        </w:rPr>
        <w:t xml:space="preserve">0800 111 999. </w:t>
      </w:r>
    </w:p>
    <w:p w14:paraId="67AC2DD4" w14:textId="77777777" w:rsidR="00D27492" w:rsidRDefault="00D27492" w:rsidP="0088781A">
      <w:pPr>
        <w:pStyle w:val="ListParagraph"/>
        <w:suppressAutoHyphens/>
        <w:autoSpaceDN w:val="0"/>
        <w:spacing w:after="0" w:line="360" w:lineRule="auto"/>
        <w:ind w:left="714"/>
        <w:contextualSpacing w:val="0"/>
        <w:rPr>
          <w:rFonts w:ascii="Arial" w:hAnsi="Arial" w:cs="Arial"/>
        </w:rPr>
      </w:pPr>
    </w:p>
    <w:p w14:paraId="6F61B645" w14:textId="77777777" w:rsidR="0088781A" w:rsidRPr="0088781A" w:rsidRDefault="0088781A" w:rsidP="0088781A">
      <w:pPr>
        <w:pStyle w:val="ListParagraph"/>
        <w:suppressAutoHyphens/>
        <w:autoSpaceDN w:val="0"/>
        <w:spacing w:after="0" w:line="360" w:lineRule="auto"/>
        <w:ind w:left="714"/>
        <w:contextualSpacing w:val="0"/>
        <w:rPr>
          <w:rFonts w:ascii="Arial" w:hAnsi="Arial" w:cs="Arial"/>
        </w:rPr>
      </w:pPr>
    </w:p>
    <w:p w14:paraId="53671B12" w14:textId="77777777" w:rsidR="00D27492" w:rsidRDefault="00D27492" w:rsidP="00D27492">
      <w:pPr>
        <w:pStyle w:val="ListParagraph"/>
        <w:suppressAutoHyphens/>
        <w:autoSpaceDN w:val="0"/>
        <w:spacing w:after="0" w:line="360" w:lineRule="auto"/>
        <w:ind w:left="714"/>
        <w:contextualSpacing w:val="0"/>
        <w:rPr>
          <w:rFonts w:ascii="Arial" w:hAnsi="Arial" w:cs="Arial"/>
        </w:rPr>
      </w:pPr>
    </w:p>
    <w:p w14:paraId="45192860" w14:textId="4816F492" w:rsidR="00466924" w:rsidRPr="00A91E4F" w:rsidRDefault="00466924" w:rsidP="0007776C">
      <w:pPr>
        <w:pStyle w:val="ListParagraph"/>
        <w:numPr>
          <w:ilvl w:val="0"/>
          <w:numId w:val="11"/>
        </w:numPr>
        <w:suppressAutoHyphens/>
        <w:autoSpaceDN w:val="0"/>
        <w:spacing w:after="0" w:line="360" w:lineRule="auto"/>
        <w:ind w:left="714" w:hanging="357"/>
        <w:contextualSpacing w:val="0"/>
        <w:rPr>
          <w:rFonts w:ascii="Arial" w:hAnsi="Arial" w:cs="Arial"/>
        </w:rPr>
      </w:pPr>
      <w:r w:rsidRPr="00A91E4F">
        <w:rPr>
          <w:rFonts w:ascii="Arial" w:hAnsi="Arial" w:cs="Arial"/>
        </w:rPr>
        <w:t xml:space="preserve">Never attempt to work on a gas appliance yourself, always seek the help of a qualified Gas Safe </w:t>
      </w:r>
      <w:r w:rsidR="00B102B2">
        <w:rPr>
          <w:rFonts w:ascii="Arial" w:hAnsi="Arial" w:cs="Arial"/>
        </w:rPr>
        <w:t>r</w:t>
      </w:r>
      <w:r w:rsidRPr="00A91E4F">
        <w:rPr>
          <w:rFonts w:ascii="Arial" w:hAnsi="Arial" w:cs="Arial"/>
        </w:rPr>
        <w:t xml:space="preserve">egistered engineer who can work on your gas cooker, </w:t>
      </w:r>
      <w:proofErr w:type="gramStart"/>
      <w:r w:rsidRPr="00A91E4F">
        <w:rPr>
          <w:rFonts w:ascii="Arial" w:hAnsi="Arial" w:cs="Arial"/>
        </w:rPr>
        <w:t>boiler</w:t>
      </w:r>
      <w:proofErr w:type="gramEnd"/>
      <w:r w:rsidRPr="00A91E4F">
        <w:rPr>
          <w:rFonts w:ascii="Arial" w:hAnsi="Arial" w:cs="Arial"/>
        </w:rPr>
        <w:t xml:space="preserve"> or fire in a safe way.</w:t>
      </w:r>
    </w:p>
    <w:p w14:paraId="48B0D1E3" w14:textId="18021149" w:rsidR="0094581E" w:rsidRDefault="0094581E" w:rsidP="0094581E">
      <w:pPr>
        <w:pStyle w:val="ListParagraph"/>
        <w:numPr>
          <w:ilvl w:val="0"/>
          <w:numId w:val="11"/>
        </w:numPr>
        <w:shd w:val="clear" w:color="auto" w:fill="FFFFFF"/>
        <w:suppressAutoHyphens/>
        <w:autoSpaceDN w:val="0"/>
        <w:spacing w:after="0" w:line="360" w:lineRule="auto"/>
        <w:ind w:left="714" w:hanging="357"/>
        <w:rPr>
          <w:rFonts w:ascii="Arial" w:hAnsi="Arial" w:cs="Arial"/>
        </w:rPr>
      </w:pPr>
      <w:r w:rsidRPr="00961904">
        <w:rPr>
          <w:rFonts w:ascii="Arial" w:hAnsi="Arial" w:cs="Arial"/>
        </w:rPr>
        <w:t>Don’t cut corners</w:t>
      </w:r>
      <w:r>
        <w:rPr>
          <w:rFonts w:ascii="Arial" w:hAnsi="Arial" w:cs="Arial"/>
        </w:rPr>
        <w:t xml:space="preserve"> - o</w:t>
      </w:r>
      <w:r w:rsidRPr="00961904">
        <w:rPr>
          <w:rFonts w:ascii="Arial" w:hAnsi="Arial" w:cs="Arial"/>
        </w:rPr>
        <w:t xml:space="preserve">nly employ a suitably qualified Gas Safe </w:t>
      </w:r>
      <w:r w:rsidR="00B102B2">
        <w:rPr>
          <w:rFonts w:ascii="Arial" w:hAnsi="Arial" w:cs="Arial"/>
        </w:rPr>
        <w:t>r</w:t>
      </w:r>
      <w:r w:rsidRPr="00961904">
        <w:rPr>
          <w:rFonts w:ascii="Arial" w:hAnsi="Arial" w:cs="Arial"/>
        </w:rPr>
        <w:t xml:space="preserve">egistered engineer when having gas work carried out in your home. </w:t>
      </w:r>
    </w:p>
    <w:p w14:paraId="4270C0F7" w14:textId="77777777" w:rsidR="0094581E" w:rsidRDefault="0094581E" w:rsidP="0094581E">
      <w:pPr>
        <w:pStyle w:val="ListParagraph"/>
        <w:numPr>
          <w:ilvl w:val="0"/>
          <w:numId w:val="11"/>
        </w:numPr>
        <w:shd w:val="clear" w:color="auto" w:fill="FFFFFF"/>
        <w:suppressAutoHyphens/>
        <w:autoSpaceDN w:val="0"/>
        <w:spacing w:after="0" w:line="360" w:lineRule="auto"/>
        <w:ind w:left="714" w:hanging="357"/>
        <w:rPr>
          <w:rFonts w:ascii="Arial" w:hAnsi="Arial" w:cs="Arial"/>
        </w:rPr>
      </w:pPr>
      <w:r>
        <w:rPr>
          <w:rFonts w:ascii="Arial" w:hAnsi="Arial" w:cs="Arial"/>
        </w:rPr>
        <w:t>A</w:t>
      </w:r>
      <w:r w:rsidRPr="00961904">
        <w:rPr>
          <w:rFonts w:ascii="Arial" w:hAnsi="Arial" w:cs="Arial"/>
        </w:rPr>
        <w:t>lways ask to see your engineer’s Gas Safe ID card. Make sure you check the back of the card, which will state which gas appliances they are qualified to work on.</w:t>
      </w:r>
    </w:p>
    <w:p w14:paraId="7AA792DA" w14:textId="77777777" w:rsidR="0094581E" w:rsidRDefault="0094581E" w:rsidP="0094581E">
      <w:pPr>
        <w:shd w:val="clear" w:color="auto" w:fill="FFFFFF"/>
        <w:suppressAutoHyphens/>
        <w:autoSpaceDN w:val="0"/>
        <w:spacing w:line="360" w:lineRule="auto"/>
        <w:rPr>
          <w:rFonts w:ascii="Arial" w:hAnsi="Arial" w:cs="Arial"/>
        </w:rPr>
      </w:pPr>
    </w:p>
    <w:p w14:paraId="09B9AE35" w14:textId="67E901A9" w:rsidR="0094581E" w:rsidRPr="00961904" w:rsidRDefault="0094581E" w:rsidP="0094581E">
      <w:pPr>
        <w:shd w:val="clear" w:color="auto" w:fill="FFFFFF"/>
        <w:suppressAutoHyphens/>
        <w:autoSpaceDN w:val="0"/>
        <w:spacing w:line="360" w:lineRule="auto"/>
        <w:rPr>
          <w:rFonts w:ascii="Arial" w:hAnsi="Arial" w:cs="Arial"/>
          <w:sz w:val="22"/>
          <w:szCs w:val="22"/>
        </w:rPr>
      </w:pPr>
      <w:r w:rsidRPr="00961904">
        <w:rPr>
          <w:rFonts w:ascii="Arial" w:hAnsi="Arial" w:cs="Arial"/>
          <w:sz w:val="22"/>
          <w:szCs w:val="22"/>
        </w:rPr>
        <w:t>Gas Safe Register is the official register for legally qualified engineers. You can find a registered engineer in your area by visiting the Gas Safe R</w:t>
      </w:r>
      <w:r w:rsidR="00B102B2">
        <w:rPr>
          <w:rFonts w:ascii="Arial" w:hAnsi="Arial" w:cs="Arial"/>
          <w:sz w:val="22"/>
          <w:szCs w:val="22"/>
        </w:rPr>
        <w:t xml:space="preserve">egister website at </w:t>
      </w:r>
      <w:hyperlink r:id="rId11" w:history="1">
        <w:r w:rsidR="00B102B2" w:rsidRPr="00B102B2">
          <w:rPr>
            <w:rStyle w:val="Hyperlink"/>
            <w:rFonts w:ascii="Arial" w:hAnsi="Arial" w:cs="Arial"/>
            <w:sz w:val="22"/>
            <w:szCs w:val="22"/>
          </w:rPr>
          <w:t>GasSafeRegister.co.uk</w:t>
        </w:r>
      </w:hyperlink>
      <w:r w:rsidR="00B102B2">
        <w:rPr>
          <w:rFonts w:ascii="Arial" w:hAnsi="Arial" w:cs="Arial"/>
          <w:sz w:val="22"/>
          <w:szCs w:val="22"/>
        </w:rPr>
        <w:t xml:space="preserve">. </w:t>
      </w:r>
    </w:p>
    <w:p w14:paraId="4F196E37" w14:textId="77777777" w:rsidR="00A91E4F" w:rsidRPr="00A91E4F" w:rsidRDefault="00A91E4F" w:rsidP="00A91E4F">
      <w:pPr>
        <w:pStyle w:val="ListParagraph"/>
        <w:shd w:val="clear" w:color="auto" w:fill="FFFFFF"/>
        <w:suppressAutoHyphens/>
        <w:autoSpaceDN w:val="0"/>
        <w:spacing w:after="100" w:line="276" w:lineRule="auto"/>
      </w:pPr>
    </w:p>
    <w:p w14:paraId="1DA617A3" w14:textId="77777777" w:rsidR="00966B3C" w:rsidRPr="00165876" w:rsidRDefault="00030D64" w:rsidP="00165876">
      <w:pPr>
        <w:pStyle w:val="Heading3"/>
        <w:rPr>
          <w:sz w:val="22"/>
          <w:szCs w:val="22"/>
        </w:rPr>
      </w:pPr>
      <w:r w:rsidRPr="00B80D45">
        <w:rPr>
          <w:sz w:val="22"/>
          <w:szCs w:val="22"/>
        </w:rPr>
        <w:t>- ENDS -</w:t>
      </w:r>
    </w:p>
    <w:p w14:paraId="07E59206" w14:textId="77777777" w:rsidR="00030D64" w:rsidRPr="00FA020F" w:rsidRDefault="00030D64" w:rsidP="00030D64">
      <w:pPr>
        <w:autoSpaceDE w:val="0"/>
        <w:autoSpaceDN w:val="0"/>
        <w:adjustRightInd w:val="0"/>
        <w:spacing w:line="360" w:lineRule="auto"/>
        <w:rPr>
          <w:rFonts w:ascii="Arial" w:hAnsi="Arial" w:cs="Arial"/>
          <w:b/>
          <w:sz w:val="20"/>
          <w:szCs w:val="20"/>
        </w:rPr>
      </w:pPr>
    </w:p>
    <w:p w14:paraId="0D1FA070" w14:textId="77777777" w:rsidR="00030D64" w:rsidRPr="00FA020F" w:rsidRDefault="00030D64" w:rsidP="00030D64">
      <w:pPr>
        <w:autoSpaceDE w:val="0"/>
        <w:autoSpaceDN w:val="0"/>
        <w:adjustRightInd w:val="0"/>
        <w:spacing w:line="360" w:lineRule="auto"/>
        <w:rPr>
          <w:rFonts w:ascii="Arial" w:hAnsi="Arial" w:cs="Arial"/>
          <w:b/>
          <w:sz w:val="20"/>
          <w:szCs w:val="20"/>
        </w:rPr>
      </w:pPr>
      <w:r w:rsidRPr="00FA020F">
        <w:rPr>
          <w:rFonts w:ascii="Arial" w:hAnsi="Arial" w:cs="Arial"/>
          <w:b/>
          <w:sz w:val="20"/>
          <w:szCs w:val="20"/>
        </w:rPr>
        <w:t xml:space="preserve">For more information about </w:t>
      </w:r>
      <w:r w:rsidRPr="00FA020F">
        <w:rPr>
          <w:rFonts w:ascii="Arial" w:hAnsi="Arial" w:cs="Arial"/>
          <w:b/>
          <w:color w:val="FF0000"/>
          <w:sz w:val="20"/>
          <w:szCs w:val="20"/>
        </w:rPr>
        <w:t>your company</w:t>
      </w:r>
      <w:r w:rsidRPr="00FA020F">
        <w:rPr>
          <w:rFonts w:ascii="Arial" w:hAnsi="Arial" w:cs="Arial"/>
          <w:b/>
          <w:sz w:val="20"/>
          <w:szCs w:val="20"/>
        </w:rPr>
        <w:t xml:space="preserve"> contact</w:t>
      </w:r>
    </w:p>
    <w:p w14:paraId="115A9B44" w14:textId="77777777" w:rsidR="00030D64" w:rsidRPr="00FA020F" w:rsidRDefault="00030D64" w:rsidP="00030D64">
      <w:pPr>
        <w:autoSpaceDE w:val="0"/>
        <w:autoSpaceDN w:val="0"/>
        <w:adjustRightInd w:val="0"/>
        <w:spacing w:line="360" w:lineRule="auto"/>
        <w:rPr>
          <w:rFonts w:ascii="Arial" w:hAnsi="Arial" w:cs="Arial"/>
          <w:bCs/>
          <w:sz w:val="20"/>
          <w:szCs w:val="20"/>
        </w:rPr>
      </w:pPr>
      <w:r w:rsidRPr="00FA020F">
        <w:rPr>
          <w:rFonts w:ascii="Arial" w:hAnsi="Arial" w:cs="Arial"/>
          <w:bCs/>
          <w:color w:val="FF0000"/>
          <w:sz w:val="20"/>
          <w:szCs w:val="20"/>
        </w:rPr>
        <w:t>&lt;Insert your name&gt;</w:t>
      </w:r>
      <w:r w:rsidRPr="00FA020F">
        <w:rPr>
          <w:rFonts w:ascii="Arial" w:hAnsi="Arial" w:cs="Arial"/>
          <w:bCs/>
          <w:sz w:val="20"/>
          <w:szCs w:val="20"/>
        </w:rPr>
        <w:t xml:space="preserve"> at </w:t>
      </w:r>
      <w:r w:rsidRPr="00FA020F">
        <w:rPr>
          <w:rFonts w:ascii="Arial" w:hAnsi="Arial" w:cs="Arial"/>
          <w:bCs/>
          <w:color w:val="FF0000"/>
          <w:sz w:val="20"/>
          <w:szCs w:val="20"/>
        </w:rPr>
        <w:t>&lt;insert your company name&gt;</w:t>
      </w:r>
    </w:p>
    <w:p w14:paraId="5C034A7B" w14:textId="77777777" w:rsidR="00030D64" w:rsidRPr="00FA020F" w:rsidRDefault="00030D64" w:rsidP="00030D64">
      <w:pPr>
        <w:autoSpaceDE w:val="0"/>
        <w:autoSpaceDN w:val="0"/>
        <w:adjustRightInd w:val="0"/>
        <w:spacing w:line="360" w:lineRule="auto"/>
        <w:rPr>
          <w:rFonts w:ascii="Arial" w:hAnsi="Arial" w:cs="Arial"/>
          <w:bCs/>
          <w:sz w:val="20"/>
          <w:szCs w:val="20"/>
        </w:rPr>
      </w:pPr>
      <w:r w:rsidRPr="00FA020F">
        <w:rPr>
          <w:rFonts w:ascii="Arial" w:hAnsi="Arial" w:cs="Arial"/>
          <w:bCs/>
          <w:sz w:val="20"/>
          <w:szCs w:val="20"/>
        </w:rPr>
        <w:t xml:space="preserve">Tel: </w:t>
      </w:r>
      <w:r w:rsidRPr="00FA020F">
        <w:rPr>
          <w:rFonts w:ascii="Arial" w:hAnsi="Arial" w:cs="Arial"/>
          <w:bCs/>
          <w:color w:val="FF0000"/>
          <w:sz w:val="20"/>
          <w:szCs w:val="20"/>
        </w:rPr>
        <w:t>&lt;Insert your company phone number&gt;</w:t>
      </w:r>
    </w:p>
    <w:p w14:paraId="054D352B" w14:textId="77777777" w:rsidR="00030D64" w:rsidRPr="00FA020F" w:rsidRDefault="00030D64" w:rsidP="00030D64">
      <w:pPr>
        <w:autoSpaceDE w:val="0"/>
        <w:autoSpaceDN w:val="0"/>
        <w:adjustRightInd w:val="0"/>
        <w:spacing w:line="360" w:lineRule="auto"/>
        <w:rPr>
          <w:rFonts w:ascii="Arial" w:hAnsi="Arial" w:cs="Arial"/>
          <w:bCs/>
          <w:sz w:val="20"/>
          <w:szCs w:val="20"/>
        </w:rPr>
      </w:pPr>
      <w:r w:rsidRPr="00FA020F">
        <w:rPr>
          <w:rFonts w:ascii="Arial" w:hAnsi="Arial" w:cs="Arial"/>
          <w:bCs/>
          <w:sz w:val="20"/>
          <w:szCs w:val="20"/>
        </w:rPr>
        <w:t xml:space="preserve">Email: </w:t>
      </w:r>
      <w:r w:rsidRPr="00FA020F">
        <w:rPr>
          <w:rFonts w:ascii="Arial" w:hAnsi="Arial" w:cs="Arial"/>
          <w:bCs/>
          <w:color w:val="FF0000"/>
          <w:sz w:val="20"/>
          <w:szCs w:val="20"/>
        </w:rPr>
        <w:t>&lt;Insert you company email address&gt;</w:t>
      </w:r>
    </w:p>
    <w:p w14:paraId="7DFD55FC" w14:textId="77777777" w:rsidR="00030D64" w:rsidRDefault="00030D64" w:rsidP="00030D64">
      <w:pPr>
        <w:rPr>
          <w:rFonts w:ascii="Arial" w:hAnsi="Arial" w:cs="Arial"/>
          <w:sz w:val="22"/>
        </w:rPr>
      </w:pPr>
    </w:p>
    <w:p w14:paraId="7AD89A8E" w14:textId="344E85A8" w:rsidR="00030D64" w:rsidRPr="005972BD" w:rsidRDefault="00030D64" w:rsidP="00030D64">
      <w:pPr>
        <w:rPr>
          <w:rFonts w:ascii="Arial" w:hAnsi="Arial" w:cs="Arial"/>
          <w:sz w:val="20"/>
          <w:szCs w:val="20"/>
          <w:lang w:val="en-US"/>
        </w:rPr>
      </w:pPr>
      <w:r w:rsidRPr="7ECA70E0">
        <w:rPr>
          <w:rFonts w:ascii="Arial" w:hAnsi="Arial" w:cs="Arial"/>
          <w:sz w:val="20"/>
          <w:szCs w:val="20"/>
          <w:lang w:val="en-US"/>
        </w:rPr>
        <w:t xml:space="preserve">For media enquiries relating to Gas Safe Register or Gas Safety Week please contact Gas Safe Register press office on 0207 </w:t>
      </w:r>
      <w:r w:rsidR="006579B6" w:rsidRPr="7ECA70E0">
        <w:rPr>
          <w:rFonts w:ascii="Arial" w:hAnsi="Arial" w:cs="Arial"/>
          <w:sz w:val="20"/>
          <w:szCs w:val="20"/>
          <w:lang w:val="en-US"/>
        </w:rPr>
        <w:t>010 0829</w:t>
      </w:r>
      <w:r w:rsidRPr="7ECA70E0">
        <w:rPr>
          <w:rFonts w:ascii="Arial" w:hAnsi="Arial" w:cs="Arial"/>
          <w:sz w:val="20"/>
          <w:szCs w:val="20"/>
          <w:lang w:val="en-US"/>
        </w:rPr>
        <w:t xml:space="preserve"> or em</w:t>
      </w:r>
      <w:r w:rsidR="006422BD" w:rsidRPr="7ECA70E0">
        <w:rPr>
          <w:rFonts w:ascii="Arial" w:hAnsi="Arial" w:cs="Arial"/>
          <w:sz w:val="20"/>
          <w:szCs w:val="20"/>
          <w:lang w:val="en-US"/>
        </w:rPr>
        <w:t xml:space="preserve">ail </w:t>
      </w:r>
      <w:hyperlink r:id="rId12" w:history="1">
        <w:r w:rsidR="002177E2" w:rsidRPr="00AD2156">
          <w:rPr>
            <w:rStyle w:val="Hyperlink"/>
            <w:rFonts w:ascii="Arial" w:hAnsi="Arial" w:cs="Arial"/>
            <w:sz w:val="20"/>
            <w:szCs w:val="20"/>
            <w:lang w:val="en-US"/>
          </w:rPr>
          <w:t>GSRPR@kindredagency.com</w:t>
        </w:r>
      </w:hyperlink>
      <w:r w:rsidR="002177E2">
        <w:rPr>
          <w:rFonts w:ascii="Arial" w:hAnsi="Arial" w:cs="Arial"/>
          <w:sz w:val="20"/>
          <w:szCs w:val="20"/>
          <w:lang w:val="en-US"/>
        </w:rPr>
        <w:t xml:space="preserve">. </w:t>
      </w:r>
    </w:p>
    <w:p w14:paraId="62AE3D15" w14:textId="77777777" w:rsidR="00030D64" w:rsidRDefault="00030D64" w:rsidP="00030D64">
      <w:pPr>
        <w:rPr>
          <w:rFonts w:ascii="Arial" w:hAnsi="Arial" w:cs="Arial"/>
          <w:sz w:val="22"/>
        </w:rPr>
      </w:pPr>
    </w:p>
    <w:p w14:paraId="516A4670" w14:textId="3BEFD7DE" w:rsidR="0004460A" w:rsidRDefault="0004460A" w:rsidP="0004460A">
      <w:pPr>
        <w:jc w:val="both"/>
        <w:rPr>
          <w:rFonts w:ascii="Arial" w:hAnsi="Arial" w:cs="Arial"/>
          <w:sz w:val="20"/>
          <w:szCs w:val="20"/>
        </w:rPr>
      </w:pPr>
      <w:r w:rsidRPr="7ECA70E0">
        <w:rPr>
          <w:rFonts w:ascii="Arial" w:hAnsi="Arial" w:cs="Arial"/>
          <w:b/>
          <w:bCs/>
          <w:sz w:val="20"/>
          <w:szCs w:val="20"/>
        </w:rPr>
        <w:t>Gas Safe Register</w:t>
      </w:r>
      <w:r w:rsidRPr="7ECA70E0">
        <w:rPr>
          <w:rFonts w:ascii="Arial" w:hAnsi="Arial" w:cs="Arial"/>
          <w:sz w:val="20"/>
          <w:szCs w:val="20"/>
        </w:rPr>
        <w:t xml:space="preserve"> </w:t>
      </w:r>
      <w:r w:rsidR="005F5141" w:rsidRPr="7ECA70E0">
        <w:rPr>
          <w:rFonts w:ascii="Arial" w:hAnsi="Arial" w:cs="Arial"/>
          <w:sz w:val="20"/>
          <w:szCs w:val="20"/>
        </w:rPr>
        <w:t xml:space="preserve">is the registration body appointed by the Health and Safety Executive to manage the register of qualified gas engineers in the UK, Isle of Man and Guernsey. </w:t>
      </w:r>
      <w:r w:rsidRPr="7ECA70E0">
        <w:rPr>
          <w:rFonts w:ascii="Arial" w:hAnsi="Arial" w:cs="Arial"/>
          <w:sz w:val="20"/>
          <w:szCs w:val="20"/>
        </w:rPr>
        <w:t xml:space="preserve">It is a legal requirement for anyone carrying out domestic and commercial gas work to be </w:t>
      </w:r>
      <w:r w:rsidR="005F4290" w:rsidRPr="7ECA70E0">
        <w:rPr>
          <w:rFonts w:ascii="Arial" w:hAnsi="Arial" w:cs="Arial"/>
          <w:sz w:val="20"/>
          <w:szCs w:val="20"/>
        </w:rPr>
        <w:t>registered and</w:t>
      </w:r>
      <w:r w:rsidRPr="7ECA70E0">
        <w:rPr>
          <w:rFonts w:ascii="Arial" w:hAnsi="Arial" w:cs="Arial"/>
          <w:sz w:val="20"/>
          <w:szCs w:val="20"/>
        </w:rPr>
        <w:t xml:space="preserve"> comply with the Gas Safety (Installation &amp; Use) Regulations 1998. The register of more than </w:t>
      </w:r>
      <w:r w:rsidR="00ED2F42" w:rsidRPr="7ECA70E0">
        <w:rPr>
          <w:rFonts w:ascii="Arial" w:hAnsi="Arial" w:cs="Arial"/>
          <w:sz w:val="20"/>
          <w:szCs w:val="20"/>
        </w:rPr>
        <w:t>130</w:t>
      </w:r>
      <w:r w:rsidRPr="7ECA70E0">
        <w:rPr>
          <w:rFonts w:ascii="Arial" w:hAnsi="Arial" w:cs="Arial"/>
          <w:sz w:val="20"/>
          <w:szCs w:val="20"/>
        </w:rPr>
        <w:t>,000 gas engineers held by Gas Safe Register aims to protect people from unsafe gas work. Gas Safe Register assesses the competence of engineers by inspecting the gas work they have carried out to make sure they are safe to work on gas.  Gas Safe Register is focused on gas safety and campaigns to raise awareness of gas safety risks associated with using illegal gas workers.</w:t>
      </w:r>
    </w:p>
    <w:p w14:paraId="751D2188" w14:textId="77777777" w:rsidR="0004460A" w:rsidRDefault="0004460A" w:rsidP="0004460A">
      <w:pPr>
        <w:tabs>
          <w:tab w:val="num" w:pos="720"/>
        </w:tabs>
        <w:jc w:val="both"/>
        <w:rPr>
          <w:rFonts w:ascii="Arial" w:hAnsi="Arial" w:cs="Arial"/>
          <w:sz w:val="20"/>
          <w:szCs w:val="20"/>
        </w:rPr>
      </w:pPr>
    </w:p>
    <w:p w14:paraId="2A76EC3D" w14:textId="77777777" w:rsidR="005F4290" w:rsidRDefault="0004460A" w:rsidP="0004460A">
      <w:pPr>
        <w:jc w:val="both"/>
        <w:rPr>
          <w:rFonts w:ascii="Arial" w:hAnsi="Arial" w:cs="Arial"/>
          <w:sz w:val="20"/>
          <w:szCs w:val="20"/>
        </w:rPr>
      </w:pPr>
      <w:r w:rsidRPr="7ECA70E0">
        <w:rPr>
          <w:rFonts w:ascii="Arial" w:hAnsi="Arial" w:cs="Arial"/>
          <w:sz w:val="20"/>
          <w:szCs w:val="20"/>
        </w:rPr>
        <w:t>Gas Safe Register deals with all aspects of the downstream gas industry covered by the Gas Safety (Installation and Use) Regulations 1998. It covers both piped natural gas and liquefied petroleum gas (LPG). Gas Safe Register replaced the CORGI gas registration scheme in Great Britain and Isle of Man on 1 April 2009.</w:t>
      </w:r>
    </w:p>
    <w:p w14:paraId="681DDFF0" w14:textId="77777777" w:rsidR="005F4290" w:rsidRDefault="005F4290" w:rsidP="0004460A">
      <w:pPr>
        <w:jc w:val="both"/>
        <w:rPr>
          <w:rFonts w:ascii="Arial" w:hAnsi="Arial" w:cs="Arial"/>
          <w:sz w:val="20"/>
          <w:szCs w:val="20"/>
        </w:rPr>
      </w:pPr>
    </w:p>
    <w:p w14:paraId="799C5F5B" w14:textId="4C25AD6A" w:rsidR="0004460A" w:rsidRDefault="005F4290" w:rsidP="0004460A">
      <w:pPr>
        <w:jc w:val="both"/>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HYPERLINK "http://</w:instrText>
      </w:r>
      <w:r w:rsidRPr="00796AB7">
        <w:instrText>www.GasSafeRegister.co.uk</w:instrText>
      </w:r>
      <w:r>
        <w:rPr>
          <w:rFonts w:ascii="Arial" w:hAnsi="Arial" w:cs="Arial"/>
          <w:sz w:val="20"/>
          <w:szCs w:val="20"/>
        </w:rPr>
        <w:instrText xml:space="preserve">" </w:instrText>
      </w:r>
      <w:r>
        <w:rPr>
          <w:rFonts w:ascii="Arial" w:hAnsi="Arial" w:cs="Arial"/>
          <w:sz w:val="20"/>
          <w:szCs w:val="20"/>
        </w:rPr>
        <w:fldChar w:fldCharType="separate"/>
      </w:r>
      <w:r w:rsidRPr="005F4290">
        <w:rPr>
          <w:rStyle w:val="Hyperlink"/>
          <w:rFonts w:ascii="Arial" w:hAnsi="Arial" w:cs="Arial"/>
          <w:sz w:val="20"/>
          <w:szCs w:val="20"/>
        </w:rPr>
        <w:t>www.GasSafeRegister.co.uk</w:t>
      </w:r>
      <w:ins w:id="0" w:author="Thomas, Sally (Gas Registration)" w:date="2021-07-13T15:19:00Z">
        <w:r>
          <w:rPr>
            <w:rFonts w:ascii="Arial" w:hAnsi="Arial" w:cs="Arial"/>
            <w:sz w:val="20"/>
            <w:szCs w:val="20"/>
          </w:rPr>
          <w:fldChar w:fldCharType="end"/>
        </w:r>
      </w:ins>
      <w:r w:rsidR="0004460A">
        <w:rPr>
          <w:rFonts w:ascii="Arial" w:hAnsi="Arial" w:cs="Arial"/>
          <w:sz w:val="20"/>
          <w:szCs w:val="20"/>
        </w:rPr>
        <w:t xml:space="preserve">  </w:t>
      </w:r>
    </w:p>
    <w:p w14:paraId="7F03171F" w14:textId="77777777" w:rsidR="0004460A" w:rsidRDefault="0004460A" w:rsidP="0004460A">
      <w:pPr>
        <w:jc w:val="both"/>
        <w:rPr>
          <w:rFonts w:ascii="Arial" w:hAnsi="Arial" w:cs="Arial"/>
          <w:sz w:val="20"/>
          <w:szCs w:val="20"/>
        </w:rPr>
      </w:pPr>
    </w:p>
    <w:p w14:paraId="349B0436" w14:textId="2DC5CF8D" w:rsidR="0004460A" w:rsidRDefault="0004460A" w:rsidP="0004460A">
      <w:pPr>
        <w:jc w:val="both"/>
        <w:rPr>
          <w:rFonts w:ascii="Arial" w:hAnsi="Arial" w:cs="Arial"/>
          <w:sz w:val="20"/>
          <w:szCs w:val="20"/>
        </w:rPr>
      </w:pPr>
      <w:r w:rsidRPr="7ECA70E0">
        <w:rPr>
          <w:rFonts w:ascii="Arial" w:hAnsi="Arial" w:cs="Arial"/>
          <w:sz w:val="20"/>
          <w:szCs w:val="20"/>
        </w:rPr>
        <w:t xml:space="preserve">Follow us on </w:t>
      </w:r>
      <w:r w:rsidR="005F4290" w:rsidRPr="7ECA70E0">
        <w:rPr>
          <w:rFonts w:ascii="Arial" w:hAnsi="Arial" w:cs="Arial"/>
          <w:sz w:val="20"/>
          <w:szCs w:val="20"/>
        </w:rPr>
        <w:t>T</w:t>
      </w:r>
      <w:r w:rsidRPr="7ECA70E0">
        <w:rPr>
          <w:rFonts w:ascii="Arial" w:hAnsi="Arial" w:cs="Arial"/>
          <w:sz w:val="20"/>
          <w:szCs w:val="20"/>
        </w:rPr>
        <w:t>witter @GasSafeRegister</w:t>
      </w:r>
      <w:r w:rsidR="00EC30E1" w:rsidRPr="7ECA70E0">
        <w:rPr>
          <w:rFonts w:ascii="Arial" w:hAnsi="Arial" w:cs="Arial"/>
          <w:sz w:val="20"/>
          <w:szCs w:val="20"/>
        </w:rPr>
        <w:t xml:space="preserve"> | @GasSafetyWeek</w:t>
      </w:r>
    </w:p>
    <w:p w14:paraId="39FD6083" w14:textId="77777777" w:rsidR="00030D64" w:rsidRPr="00DC0EC3" w:rsidRDefault="00030D64" w:rsidP="0004460A">
      <w:pPr>
        <w:rPr>
          <w:rFonts w:ascii="Arial" w:hAnsi="Arial" w:cs="Arial"/>
          <w:sz w:val="20"/>
          <w:szCs w:val="20"/>
        </w:rPr>
      </w:pPr>
    </w:p>
    <w:sectPr w:rsidR="00030D64" w:rsidRPr="00DC0EC3" w:rsidSect="00625EC4">
      <w:headerReference w:type="default" r:id="rId13"/>
      <w:pgSz w:w="11906" w:h="16838"/>
      <w:pgMar w:top="1440" w:right="1274" w:bottom="90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62D4A" w14:textId="77777777" w:rsidR="006E4904" w:rsidRDefault="006E4904" w:rsidP="0029074E">
      <w:r>
        <w:separator/>
      </w:r>
    </w:p>
  </w:endnote>
  <w:endnote w:type="continuationSeparator" w:id="0">
    <w:p w14:paraId="5AF57DFA" w14:textId="77777777" w:rsidR="006E4904" w:rsidRDefault="006E4904" w:rsidP="0029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E6842" w14:textId="77777777" w:rsidR="006E4904" w:rsidRDefault="006E4904" w:rsidP="0029074E">
      <w:r>
        <w:separator/>
      </w:r>
    </w:p>
  </w:footnote>
  <w:footnote w:type="continuationSeparator" w:id="0">
    <w:p w14:paraId="73C6197E" w14:textId="77777777" w:rsidR="006E4904" w:rsidRDefault="006E4904" w:rsidP="00290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887C0" w14:textId="0815553E" w:rsidR="00CE4BA3" w:rsidRDefault="7ECA70E0" w:rsidP="00CE4BA3">
    <w:pPr>
      <w:pStyle w:val="Header"/>
      <w:jc w:val="right"/>
    </w:pPr>
    <w:r>
      <w:rPr>
        <w:noProof/>
      </w:rPr>
      <w:drawing>
        <wp:inline distT="0" distB="0" distL="0" distR="0" wp14:anchorId="3573E3B8" wp14:editId="13BBF354">
          <wp:extent cx="1108614" cy="11086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08614" cy="11086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2942E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B12045"/>
    <w:multiLevelType w:val="hybridMultilevel"/>
    <w:tmpl w:val="654A3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27997"/>
    <w:multiLevelType w:val="hybridMultilevel"/>
    <w:tmpl w:val="598CB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C124EA"/>
    <w:multiLevelType w:val="hybridMultilevel"/>
    <w:tmpl w:val="A1E44718"/>
    <w:lvl w:ilvl="0" w:tplc="40D450B8">
      <w:start w:val="1"/>
      <w:numFmt w:val="bullet"/>
      <w:lvlText w:val=""/>
      <w:lvlJc w:val="left"/>
      <w:pPr>
        <w:tabs>
          <w:tab w:val="num" w:pos="567"/>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D70EDD"/>
    <w:multiLevelType w:val="multilevel"/>
    <w:tmpl w:val="B7E0B4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58B44162"/>
    <w:multiLevelType w:val="hybridMultilevel"/>
    <w:tmpl w:val="384AD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1B50BE"/>
    <w:multiLevelType w:val="multilevel"/>
    <w:tmpl w:val="850C7BB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70D852BA"/>
    <w:multiLevelType w:val="hybridMultilevel"/>
    <w:tmpl w:val="C420B3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3C9318A"/>
    <w:multiLevelType w:val="hybridMultilevel"/>
    <w:tmpl w:val="D14CD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0A39C1"/>
    <w:multiLevelType w:val="hybridMultilevel"/>
    <w:tmpl w:val="4DF640CC"/>
    <w:lvl w:ilvl="0" w:tplc="3DEC0ECE">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507F3C"/>
    <w:multiLevelType w:val="hybridMultilevel"/>
    <w:tmpl w:val="99E46E42"/>
    <w:lvl w:ilvl="0" w:tplc="0590C540">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FB70F3"/>
    <w:multiLevelType w:val="hybridMultilevel"/>
    <w:tmpl w:val="052AA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9E147E"/>
    <w:multiLevelType w:val="hybridMultilevel"/>
    <w:tmpl w:val="9BCC7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1"/>
  </w:num>
  <w:num w:numId="5">
    <w:abstractNumId w:val="8"/>
  </w:num>
  <w:num w:numId="6">
    <w:abstractNumId w:val="11"/>
  </w:num>
  <w:num w:numId="7">
    <w:abstractNumId w:val="0"/>
  </w:num>
  <w:num w:numId="8">
    <w:abstractNumId w:val="7"/>
  </w:num>
  <w:num w:numId="9">
    <w:abstractNumId w:val="5"/>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4"/>
  </w:num>
  <w:num w:numId="12">
    <w:abstractNumId w:val="12"/>
  </w:num>
  <w:num w:numId="1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homas, Sally (Gas Registration)">
    <w15:presenceInfo w15:providerId="AD" w15:userId="S::P10074478@capita.co.uk::500967ff-c94b-4b5e-bf8a-750807fab1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C17"/>
    <w:rsid w:val="00011B5C"/>
    <w:rsid w:val="00011BD0"/>
    <w:rsid w:val="00030D64"/>
    <w:rsid w:val="00034071"/>
    <w:rsid w:val="00036487"/>
    <w:rsid w:val="0004460A"/>
    <w:rsid w:val="00050036"/>
    <w:rsid w:val="000561C2"/>
    <w:rsid w:val="00072698"/>
    <w:rsid w:val="00074C84"/>
    <w:rsid w:val="0007776C"/>
    <w:rsid w:val="00084169"/>
    <w:rsid w:val="000A1AC3"/>
    <w:rsid w:val="000B0AFD"/>
    <w:rsid w:val="000D5A4B"/>
    <w:rsid w:val="001131B5"/>
    <w:rsid w:val="00115F66"/>
    <w:rsid w:val="00117346"/>
    <w:rsid w:val="0012235D"/>
    <w:rsid w:val="00122540"/>
    <w:rsid w:val="00160D33"/>
    <w:rsid w:val="00165876"/>
    <w:rsid w:val="0017419C"/>
    <w:rsid w:val="001773FB"/>
    <w:rsid w:val="00187753"/>
    <w:rsid w:val="0019010A"/>
    <w:rsid w:val="00193D74"/>
    <w:rsid w:val="001D5ADD"/>
    <w:rsid w:val="001E5CA6"/>
    <w:rsid w:val="002100F1"/>
    <w:rsid w:val="002101A0"/>
    <w:rsid w:val="002177E2"/>
    <w:rsid w:val="00222232"/>
    <w:rsid w:val="00222C09"/>
    <w:rsid w:val="0023320A"/>
    <w:rsid w:val="00283109"/>
    <w:rsid w:val="0029074E"/>
    <w:rsid w:val="00295E69"/>
    <w:rsid w:val="002974DA"/>
    <w:rsid w:val="002A0828"/>
    <w:rsid w:val="002A6807"/>
    <w:rsid w:val="002A6B0E"/>
    <w:rsid w:val="002C24B3"/>
    <w:rsid w:val="002D21AD"/>
    <w:rsid w:val="002D2FC0"/>
    <w:rsid w:val="00305566"/>
    <w:rsid w:val="003125ED"/>
    <w:rsid w:val="00322DD0"/>
    <w:rsid w:val="0038753F"/>
    <w:rsid w:val="00395DF8"/>
    <w:rsid w:val="003A3213"/>
    <w:rsid w:val="003C1B37"/>
    <w:rsid w:val="003C3030"/>
    <w:rsid w:val="003C799F"/>
    <w:rsid w:val="003F6523"/>
    <w:rsid w:val="0040732E"/>
    <w:rsid w:val="0041299E"/>
    <w:rsid w:val="0042459D"/>
    <w:rsid w:val="00424609"/>
    <w:rsid w:val="00435922"/>
    <w:rsid w:val="00454FAE"/>
    <w:rsid w:val="00457863"/>
    <w:rsid w:val="00466924"/>
    <w:rsid w:val="00476AA5"/>
    <w:rsid w:val="004825DE"/>
    <w:rsid w:val="00484E35"/>
    <w:rsid w:val="004906B3"/>
    <w:rsid w:val="004932B9"/>
    <w:rsid w:val="004C17C3"/>
    <w:rsid w:val="004D0F98"/>
    <w:rsid w:val="004D36A8"/>
    <w:rsid w:val="004F21A1"/>
    <w:rsid w:val="004F2A37"/>
    <w:rsid w:val="00503C51"/>
    <w:rsid w:val="00505721"/>
    <w:rsid w:val="00515301"/>
    <w:rsid w:val="00515F45"/>
    <w:rsid w:val="0052461E"/>
    <w:rsid w:val="005303BF"/>
    <w:rsid w:val="00534D8D"/>
    <w:rsid w:val="00534EAE"/>
    <w:rsid w:val="005606FB"/>
    <w:rsid w:val="0056230F"/>
    <w:rsid w:val="00564FC3"/>
    <w:rsid w:val="00573A14"/>
    <w:rsid w:val="005972BD"/>
    <w:rsid w:val="005E7606"/>
    <w:rsid w:val="005F057C"/>
    <w:rsid w:val="005F4290"/>
    <w:rsid w:val="005F5141"/>
    <w:rsid w:val="00605E1C"/>
    <w:rsid w:val="006066A6"/>
    <w:rsid w:val="00621BB1"/>
    <w:rsid w:val="00625EC4"/>
    <w:rsid w:val="006422BD"/>
    <w:rsid w:val="00652937"/>
    <w:rsid w:val="006579B6"/>
    <w:rsid w:val="00691ACF"/>
    <w:rsid w:val="006B1471"/>
    <w:rsid w:val="006C7379"/>
    <w:rsid w:val="006D51AE"/>
    <w:rsid w:val="006E4904"/>
    <w:rsid w:val="006E5E95"/>
    <w:rsid w:val="006F71F0"/>
    <w:rsid w:val="0072258F"/>
    <w:rsid w:val="0074171C"/>
    <w:rsid w:val="0074743E"/>
    <w:rsid w:val="00781CA1"/>
    <w:rsid w:val="0078253B"/>
    <w:rsid w:val="00783494"/>
    <w:rsid w:val="00796AB7"/>
    <w:rsid w:val="007A3BB8"/>
    <w:rsid w:val="007A6178"/>
    <w:rsid w:val="007C0B43"/>
    <w:rsid w:val="007C1619"/>
    <w:rsid w:val="007C7531"/>
    <w:rsid w:val="007E23A0"/>
    <w:rsid w:val="007E7A50"/>
    <w:rsid w:val="007F24E2"/>
    <w:rsid w:val="008024DC"/>
    <w:rsid w:val="00803028"/>
    <w:rsid w:val="0081213F"/>
    <w:rsid w:val="00817363"/>
    <w:rsid w:val="00832EA6"/>
    <w:rsid w:val="00851CA0"/>
    <w:rsid w:val="00860702"/>
    <w:rsid w:val="008624EC"/>
    <w:rsid w:val="00864D26"/>
    <w:rsid w:val="0088781A"/>
    <w:rsid w:val="00892E5A"/>
    <w:rsid w:val="00895CD1"/>
    <w:rsid w:val="00896A2B"/>
    <w:rsid w:val="008C47E8"/>
    <w:rsid w:val="008C4D1C"/>
    <w:rsid w:val="008C7DA1"/>
    <w:rsid w:val="008D390A"/>
    <w:rsid w:val="008D7B15"/>
    <w:rsid w:val="008E050D"/>
    <w:rsid w:val="00901E19"/>
    <w:rsid w:val="009101FB"/>
    <w:rsid w:val="0093460B"/>
    <w:rsid w:val="0094581E"/>
    <w:rsid w:val="00951BEE"/>
    <w:rsid w:val="00956595"/>
    <w:rsid w:val="00966B3C"/>
    <w:rsid w:val="00980A3D"/>
    <w:rsid w:val="009A2253"/>
    <w:rsid w:val="009A7B35"/>
    <w:rsid w:val="009B1001"/>
    <w:rsid w:val="009B203C"/>
    <w:rsid w:val="009B6927"/>
    <w:rsid w:val="009D6D95"/>
    <w:rsid w:val="009D7567"/>
    <w:rsid w:val="009D7693"/>
    <w:rsid w:val="009E00F7"/>
    <w:rsid w:val="009E309A"/>
    <w:rsid w:val="009F517B"/>
    <w:rsid w:val="00A22D4F"/>
    <w:rsid w:val="00A257EA"/>
    <w:rsid w:val="00A50DED"/>
    <w:rsid w:val="00A646D8"/>
    <w:rsid w:val="00A91E4F"/>
    <w:rsid w:val="00A948E7"/>
    <w:rsid w:val="00AA0A5D"/>
    <w:rsid w:val="00AA1D65"/>
    <w:rsid w:val="00AB0FE4"/>
    <w:rsid w:val="00AD623E"/>
    <w:rsid w:val="00AF7047"/>
    <w:rsid w:val="00B00D01"/>
    <w:rsid w:val="00B102B2"/>
    <w:rsid w:val="00B122A0"/>
    <w:rsid w:val="00B23B76"/>
    <w:rsid w:val="00B30BC7"/>
    <w:rsid w:val="00B327D3"/>
    <w:rsid w:val="00B52FFE"/>
    <w:rsid w:val="00B54AA9"/>
    <w:rsid w:val="00B66A65"/>
    <w:rsid w:val="00B76514"/>
    <w:rsid w:val="00B940D3"/>
    <w:rsid w:val="00BB3CAB"/>
    <w:rsid w:val="00BD2850"/>
    <w:rsid w:val="00BE1E75"/>
    <w:rsid w:val="00BE4AD7"/>
    <w:rsid w:val="00C02398"/>
    <w:rsid w:val="00C1279E"/>
    <w:rsid w:val="00C257CD"/>
    <w:rsid w:val="00C33C84"/>
    <w:rsid w:val="00C5025F"/>
    <w:rsid w:val="00C55689"/>
    <w:rsid w:val="00C74CBC"/>
    <w:rsid w:val="00C77191"/>
    <w:rsid w:val="00CE4BA3"/>
    <w:rsid w:val="00CE53A7"/>
    <w:rsid w:val="00CF09A3"/>
    <w:rsid w:val="00D24173"/>
    <w:rsid w:val="00D27492"/>
    <w:rsid w:val="00D615A9"/>
    <w:rsid w:val="00D639F4"/>
    <w:rsid w:val="00D6751A"/>
    <w:rsid w:val="00D77CC6"/>
    <w:rsid w:val="00DA55B2"/>
    <w:rsid w:val="00DA6AEB"/>
    <w:rsid w:val="00DC7101"/>
    <w:rsid w:val="00DE5589"/>
    <w:rsid w:val="00DE6CCD"/>
    <w:rsid w:val="00DF1B18"/>
    <w:rsid w:val="00DF2CFE"/>
    <w:rsid w:val="00DF5B0B"/>
    <w:rsid w:val="00E010C6"/>
    <w:rsid w:val="00E0286B"/>
    <w:rsid w:val="00E0337E"/>
    <w:rsid w:val="00E17B3D"/>
    <w:rsid w:val="00E20639"/>
    <w:rsid w:val="00E23476"/>
    <w:rsid w:val="00E26BBD"/>
    <w:rsid w:val="00E33D0B"/>
    <w:rsid w:val="00E562E2"/>
    <w:rsid w:val="00E67C17"/>
    <w:rsid w:val="00E81F55"/>
    <w:rsid w:val="00E95489"/>
    <w:rsid w:val="00E97DDB"/>
    <w:rsid w:val="00EC30E1"/>
    <w:rsid w:val="00EC6B2B"/>
    <w:rsid w:val="00ED2090"/>
    <w:rsid w:val="00ED2F42"/>
    <w:rsid w:val="00EE7F94"/>
    <w:rsid w:val="00EF4AEF"/>
    <w:rsid w:val="00F148C0"/>
    <w:rsid w:val="00F16B4A"/>
    <w:rsid w:val="00F43764"/>
    <w:rsid w:val="00F53A29"/>
    <w:rsid w:val="00F645A1"/>
    <w:rsid w:val="00F80D03"/>
    <w:rsid w:val="00F81587"/>
    <w:rsid w:val="00FA020F"/>
    <w:rsid w:val="00FA0BBD"/>
    <w:rsid w:val="00FB73E3"/>
    <w:rsid w:val="00FC4AEC"/>
    <w:rsid w:val="00FD64E7"/>
    <w:rsid w:val="00FF4C85"/>
    <w:rsid w:val="121F8B7B"/>
    <w:rsid w:val="1875A4A2"/>
    <w:rsid w:val="2C6A241F"/>
    <w:rsid w:val="2E96C481"/>
    <w:rsid w:val="3751D15A"/>
    <w:rsid w:val="3E80D2E5"/>
    <w:rsid w:val="5C473FA6"/>
    <w:rsid w:val="7ECA70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57490"/>
  <w15:chartTrackingRefBased/>
  <w15:docId w15:val="{5A8673D6-1851-4064-8B76-32B430673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C17"/>
    <w:rPr>
      <w:rFonts w:ascii="Times New Roman" w:eastAsia="Times New Roman" w:hAnsi="Times New Roman" w:cs="Times New Roman"/>
      <w:sz w:val="24"/>
      <w:szCs w:val="24"/>
      <w:lang w:eastAsia="en-US"/>
    </w:rPr>
  </w:style>
  <w:style w:type="paragraph" w:styleId="Heading3">
    <w:name w:val="heading 3"/>
    <w:basedOn w:val="Normal"/>
    <w:next w:val="Normal"/>
    <w:link w:val="Heading3Char"/>
    <w:qFormat/>
    <w:rsid w:val="00C74CBC"/>
    <w:pPr>
      <w:keepNext/>
      <w:spacing w:line="360" w:lineRule="auto"/>
      <w:jc w:val="center"/>
      <w:outlineLvl w:val="2"/>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E67C17"/>
    <w:rPr>
      <w:rFonts w:ascii="Arial" w:hAnsi="Arial" w:cs="Arial"/>
      <w:sz w:val="22"/>
      <w:lang w:eastAsia="en-GB"/>
    </w:rPr>
  </w:style>
  <w:style w:type="character" w:customStyle="1" w:styleId="BodyTextChar">
    <w:name w:val="Body Text Char"/>
    <w:link w:val="BodyText"/>
    <w:semiHidden/>
    <w:rsid w:val="00E67C17"/>
    <w:rPr>
      <w:rFonts w:eastAsia="Times New Roman"/>
      <w:szCs w:val="24"/>
      <w:lang w:eastAsia="en-GB"/>
    </w:rPr>
  </w:style>
  <w:style w:type="character" w:styleId="Hyperlink">
    <w:name w:val="Hyperlink"/>
    <w:semiHidden/>
    <w:rsid w:val="00E67C17"/>
    <w:rPr>
      <w:color w:val="0000FF"/>
      <w:u w:val="single"/>
    </w:rPr>
  </w:style>
  <w:style w:type="character" w:customStyle="1" w:styleId="Heading3Char">
    <w:name w:val="Heading 3 Char"/>
    <w:link w:val="Heading3"/>
    <w:rsid w:val="00C74CBC"/>
    <w:rPr>
      <w:rFonts w:eastAsia="Times New Roman"/>
      <w:b/>
      <w:bCs/>
      <w:sz w:val="20"/>
      <w:szCs w:val="24"/>
    </w:rPr>
  </w:style>
  <w:style w:type="paragraph" w:styleId="BalloonText">
    <w:name w:val="Balloon Text"/>
    <w:basedOn w:val="Normal"/>
    <w:link w:val="BalloonTextChar"/>
    <w:uiPriority w:val="99"/>
    <w:semiHidden/>
    <w:unhideWhenUsed/>
    <w:rsid w:val="00DA6AEB"/>
    <w:rPr>
      <w:rFonts w:ascii="Tahoma" w:hAnsi="Tahoma" w:cs="Tahoma"/>
      <w:sz w:val="16"/>
      <w:szCs w:val="16"/>
    </w:rPr>
  </w:style>
  <w:style w:type="character" w:customStyle="1" w:styleId="BalloonTextChar">
    <w:name w:val="Balloon Text Char"/>
    <w:link w:val="BalloonText"/>
    <w:uiPriority w:val="99"/>
    <w:semiHidden/>
    <w:rsid w:val="00DA6AEB"/>
    <w:rPr>
      <w:rFonts w:ascii="Tahoma" w:eastAsia="Times New Roman" w:hAnsi="Tahoma" w:cs="Tahoma"/>
      <w:sz w:val="16"/>
      <w:szCs w:val="16"/>
    </w:rPr>
  </w:style>
  <w:style w:type="character" w:styleId="CommentReference">
    <w:name w:val="annotation reference"/>
    <w:uiPriority w:val="99"/>
    <w:semiHidden/>
    <w:unhideWhenUsed/>
    <w:rsid w:val="00E0337E"/>
    <w:rPr>
      <w:sz w:val="16"/>
      <w:szCs w:val="16"/>
    </w:rPr>
  </w:style>
  <w:style w:type="paragraph" w:styleId="CommentText">
    <w:name w:val="annotation text"/>
    <w:basedOn w:val="Normal"/>
    <w:link w:val="CommentTextChar"/>
    <w:uiPriority w:val="99"/>
    <w:semiHidden/>
    <w:unhideWhenUsed/>
    <w:rsid w:val="00E0337E"/>
    <w:rPr>
      <w:sz w:val="20"/>
      <w:szCs w:val="20"/>
    </w:rPr>
  </w:style>
  <w:style w:type="character" w:customStyle="1" w:styleId="CommentTextChar">
    <w:name w:val="Comment Text Char"/>
    <w:link w:val="CommentText"/>
    <w:uiPriority w:val="99"/>
    <w:semiHidden/>
    <w:rsid w:val="00E0337E"/>
    <w:rPr>
      <w:rFonts w:ascii="Times New Roman" w:eastAsia="Times New Roman" w:hAnsi="Times New Roman" w:cs="Times New Roman"/>
      <w:sz w:val="20"/>
      <w:szCs w:val="20"/>
    </w:rPr>
  </w:style>
  <w:style w:type="paragraph" w:customStyle="1" w:styleId="ColorfulList-Accent11">
    <w:name w:val="Colorful List - Accent 11"/>
    <w:basedOn w:val="Normal"/>
    <w:uiPriority w:val="99"/>
    <w:qFormat/>
    <w:rsid w:val="009D7693"/>
    <w:pPr>
      <w:spacing w:after="200" w:line="276" w:lineRule="auto"/>
      <w:ind w:left="720"/>
      <w:contextualSpacing/>
    </w:pPr>
    <w:rPr>
      <w:rFonts w:ascii="Calibri" w:eastAsia="Calibri" w:hAnsi="Calibri"/>
      <w:sz w:val="22"/>
      <w:szCs w:val="22"/>
    </w:rPr>
  </w:style>
  <w:style w:type="paragraph" w:styleId="ListParagraph">
    <w:name w:val="List Paragraph"/>
    <w:basedOn w:val="Normal"/>
    <w:qFormat/>
    <w:rsid w:val="00FB73E3"/>
    <w:pPr>
      <w:spacing w:after="160" w:line="259"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29074E"/>
    <w:pPr>
      <w:tabs>
        <w:tab w:val="center" w:pos="4513"/>
        <w:tab w:val="right" w:pos="9026"/>
      </w:tabs>
    </w:pPr>
  </w:style>
  <w:style w:type="character" w:customStyle="1" w:styleId="HeaderChar">
    <w:name w:val="Header Char"/>
    <w:basedOn w:val="DefaultParagraphFont"/>
    <w:link w:val="Header"/>
    <w:uiPriority w:val="99"/>
    <w:rsid w:val="0029074E"/>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29074E"/>
    <w:pPr>
      <w:tabs>
        <w:tab w:val="center" w:pos="4513"/>
        <w:tab w:val="right" w:pos="9026"/>
      </w:tabs>
    </w:pPr>
  </w:style>
  <w:style w:type="character" w:customStyle="1" w:styleId="FooterChar">
    <w:name w:val="Footer Char"/>
    <w:basedOn w:val="DefaultParagraphFont"/>
    <w:link w:val="Footer"/>
    <w:uiPriority w:val="99"/>
    <w:rsid w:val="0029074E"/>
    <w:rPr>
      <w:rFonts w:ascii="Times New Roman" w:eastAsia="Times New Roman" w:hAnsi="Times New Roman" w:cs="Times New Roman"/>
      <w:sz w:val="24"/>
      <w:szCs w:val="24"/>
      <w:lang w:eastAsia="en-US"/>
    </w:rPr>
  </w:style>
  <w:style w:type="character" w:customStyle="1" w:styleId="UnresolvedMention1">
    <w:name w:val="Unresolved Mention1"/>
    <w:basedOn w:val="DefaultParagraphFont"/>
    <w:uiPriority w:val="99"/>
    <w:semiHidden/>
    <w:unhideWhenUsed/>
    <w:rsid w:val="009E309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024DC"/>
    <w:rPr>
      <w:b/>
      <w:bCs/>
    </w:rPr>
  </w:style>
  <w:style w:type="character" w:customStyle="1" w:styleId="CommentSubjectChar">
    <w:name w:val="Comment Subject Char"/>
    <w:basedOn w:val="CommentTextChar"/>
    <w:link w:val="CommentSubject"/>
    <w:uiPriority w:val="99"/>
    <w:semiHidden/>
    <w:rsid w:val="008024DC"/>
    <w:rPr>
      <w:rFonts w:ascii="Times New Roman" w:eastAsia="Times New Roman" w:hAnsi="Times New Roman" w:cs="Times New Roman"/>
      <w:b/>
      <w:bCs/>
      <w:sz w:val="20"/>
      <w:szCs w:val="20"/>
      <w:lang w:eastAsia="en-US"/>
    </w:rPr>
  </w:style>
  <w:style w:type="character" w:styleId="UnresolvedMention">
    <w:name w:val="Unresolved Mention"/>
    <w:basedOn w:val="DefaultParagraphFont"/>
    <w:uiPriority w:val="99"/>
    <w:semiHidden/>
    <w:unhideWhenUsed/>
    <w:rsid w:val="007A61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5776549">
      <w:bodyDiv w:val="1"/>
      <w:marLeft w:val="0"/>
      <w:marRight w:val="0"/>
      <w:marTop w:val="0"/>
      <w:marBottom w:val="0"/>
      <w:divBdr>
        <w:top w:val="none" w:sz="0" w:space="0" w:color="auto"/>
        <w:left w:val="none" w:sz="0" w:space="0" w:color="auto"/>
        <w:bottom w:val="none" w:sz="0" w:space="0" w:color="auto"/>
        <w:right w:val="none" w:sz="0" w:space="0" w:color="auto"/>
      </w:divBdr>
    </w:div>
    <w:div w:id="1237320739">
      <w:bodyDiv w:val="1"/>
      <w:marLeft w:val="0"/>
      <w:marRight w:val="0"/>
      <w:marTop w:val="0"/>
      <w:marBottom w:val="0"/>
      <w:divBdr>
        <w:top w:val="none" w:sz="0" w:space="0" w:color="auto"/>
        <w:left w:val="none" w:sz="0" w:space="0" w:color="auto"/>
        <w:bottom w:val="none" w:sz="0" w:space="0" w:color="auto"/>
        <w:right w:val="none" w:sz="0" w:space="0" w:color="auto"/>
      </w:divBdr>
    </w:div>
    <w:div w:id="176168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SRPR@kindredagency.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assaferegister.co.uk/?utm_source=gsw21toolkit&amp;utm_medium=email%20&amp;utm_campaign=gsw21&amp;utm_content=stakeholderpressrelease-toolkit"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780D52666A3374BA3F5B8DE2A20D89D" ma:contentTypeVersion="14" ma:contentTypeDescription="Create a new document." ma:contentTypeScope="" ma:versionID="401e60f86e5f97d37255fc6da50eb571">
  <xsd:schema xmlns:xsd="http://www.w3.org/2001/XMLSchema" xmlns:xs="http://www.w3.org/2001/XMLSchema" xmlns:p="http://schemas.microsoft.com/office/2006/metadata/properties" xmlns:ns2="3bf7a852-f08c-40ae-91dc-fbe5d9b24236" xmlns:ns3="09dd6c4e-c5ef-4dd5-a21a-9cdb6df88fcc" targetNamespace="http://schemas.microsoft.com/office/2006/metadata/properties" ma:root="true" ma:fieldsID="7c86214fd41c30165a4fc8bee296f396" ns2:_="" ns3:_="">
    <xsd:import namespace="3bf7a852-f08c-40ae-91dc-fbe5d9b24236"/>
    <xsd:import namespace="09dd6c4e-c5ef-4dd5-a21a-9cdb6df88f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a852-f08c-40ae-91dc-fbe5d9b242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dd6c4e-c5ef-4dd5-a21a-9cdb6df88fc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E87558-11CE-4857-AE75-296190785BD3}">
  <ds:schemaRefs>
    <ds:schemaRef ds:uri="http://schemas.openxmlformats.org/officeDocument/2006/bibliography"/>
  </ds:schemaRefs>
</ds:datastoreItem>
</file>

<file path=customXml/itemProps2.xml><?xml version="1.0" encoding="utf-8"?>
<ds:datastoreItem xmlns:ds="http://schemas.openxmlformats.org/officeDocument/2006/customXml" ds:itemID="{648DBA08-D855-4BAC-8355-3EBD9BD0B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a852-f08c-40ae-91dc-fbe5d9b24236"/>
    <ds:schemaRef ds:uri="09dd6c4e-c5ef-4dd5-a21a-9cdb6df88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E03D2B-7D12-41F8-BABB-EF002C38E098}">
  <ds:schemaRefs>
    <ds:schemaRef ds:uri="http://schemas.microsoft.com/sharepoint/v3/contenttype/forms"/>
  </ds:schemaRefs>
</ds:datastoreItem>
</file>

<file path=customXml/itemProps4.xml><?xml version="1.0" encoding="utf-8"?>
<ds:datastoreItem xmlns:ds="http://schemas.openxmlformats.org/officeDocument/2006/customXml" ds:itemID="{75AB1E66-DB4D-4EA0-8049-121912FDF7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655</Words>
  <Characters>3737</Characters>
  <Application>Microsoft Office Word</Application>
  <DocSecurity>0</DocSecurity>
  <Lines>31</Lines>
  <Paragraphs>8</Paragraphs>
  <ScaleCrop>false</ScaleCrop>
  <Company>ITClarity Ltd</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Kindra Sayer</dc:creator>
  <cp:keywords/>
  <cp:lastModifiedBy>MUNDY, NEIL (Gas Registration)</cp:lastModifiedBy>
  <cp:revision>4</cp:revision>
  <cp:lastPrinted>2018-06-12T10:14:00Z</cp:lastPrinted>
  <dcterms:created xsi:type="dcterms:W3CDTF">2021-07-13T14:38:00Z</dcterms:created>
  <dcterms:modified xsi:type="dcterms:W3CDTF">2021-07-16T11:48:00Z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0x0101006780D52666A3374BA3F5B8DE2A20D89D</vt:lpwstr>
  </property>
</Properties>
</file>